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FBD" w:rsidRPr="00364BFD" w:rsidRDefault="005B6B91" w:rsidP="004700B6">
      <w:pPr>
        <w:rPr>
          <w:b/>
          <w:color w:val="000000" w:themeColor="text1"/>
          <w:lang w:val="gsw-FR"/>
        </w:rPr>
      </w:pPr>
      <w:r>
        <w:rPr>
          <w:b/>
          <w:color w:val="000000" w:themeColor="text1"/>
          <w:lang w:val="gsw-FR"/>
        </w:rPr>
        <w:t>l</w:t>
      </w:r>
    </w:p>
    <w:tbl>
      <w:tblPr>
        <w:tblpPr w:leftFromText="180" w:rightFromText="180" w:vertAnchor="text" w:horzAnchor="margin" w:tblpY="1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00"/>
      </w:tblGrid>
      <w:tr w:rsidR="00364BFD" w:rsidRPr="00561118" w:rsidTr="00364BFD">
        <w:trPr>
          <w:trHeight w:val="381"/>
        </w:trPr>
        <w:tc>
          <w:tcPr>
            <w:tcW w:w="9846" w:type="dxa"/>
            <w:shd w:val="clear" w:color="auto" w:fill="CCCCCC"/>
            <w:vAlign w:val="center"/>
          </w:tcPr>
          <w:p w:rsidR="00364BFD" w:rsidRPr="00A2611D" w:rsidRDefault="00364BFD" w:rsidP="00364BFD">
            <w:pPr>
              <w:jc w:val="center"/>
              <w:rPr>
                <w:b/>
                <w:bCs/>
                <w:color w:val="000000" w:themeColor="text1"/>
                <w:lang w:val="gsw-FR"/>
              </w:rPr>
            </w:pPr>
            <w:r w:rsidRPr="00A2611D">
              <w:rPr>
                <w:color w:val="000000" w:themeColor="text1"/>
                <w:lang w:val="gsw-FR"/>
              </w:rPr>
              <w:br w:type="page"/>
            </w:r>
            <w:r w:rsidR="00CD3F96" w:rsidRPr="00364BFD">
              <w:rPr>
                <w:b/>
                <w:color w:val="000000" w:themeColor="text1"/>
                <w:lang w:val="gsw-FR"/>
              </w:rPr>
              <w:t xml:space="preserve"> Anexa 4a</w:t>
            </w:r>
            <w:r w:rsidR="00CD3F96">
              <w:rPr>
                <w:b/>
                <w:color w:val="000000" w:themeColor="text1"/>
                <w:lang w:val="gsw-FR"/>
              </w:rPr>
              <w:t>.</w:t>
            </w:r>
            <w:r w:rsidR="00CD3F96" w:rsidRPr="00A2611D">
              <w:rPr>
                <w:b/>
                <w:bCs/>
                <w:color w:val="000000" w:themeColor="text1"/>
                <w:lang w:val="gsw-FR"/>
              </w:rPr>
              <w:t xml:space="preserve"> </w:t>
            </w:r>
            <w:r w:rsidRPr="00A2611D">
              <w:rPr>
                <w:b/>
                <w:bCs/>
                <w:color w:val="000000" w:themeColor="text1"/>
                <w:lang w:val="gsw-FR"/>
              </w:rPr>
              <w:t>DECLARAŢIE DE ELIGIBILITATE A SOLICITANTULUI</w:t>
            </w:r>
          </w:p>
        </w:tc>
      </w:tr>
    </w:tbl>
    <w:p w:rsidR="00364BFD" w:rsidRDefault="00364BFD" w:rsidP="003D7CCC">
      <w:pPr>
        <w:autoSpaceDE w:val="0"/>
        <w:autoSpaceDN w:val="0"/>
        <w:adjustRightInd w:val="0"/>
        <w:jc w:val="both"/>
        <w:rPr>
          <w:color w:val="000000"/>
          <w:lang w:val="gsw-FR"/>
        </w:rPr>
      </w:pPr>
    </w:p>
    <w:p w:rsidR="003D7CCC" w:rsidRPr="003D7CCC" w:rsidRDefault="003D7CCC" w:rsidP="003D7CCC">
      <w:pPr>
        <w:autoSpaceDE w:val="0"/>
        <w:autoSpaceDN w:val="0"/>
        <w:adjustRightInd w:val="0"/>
        <w:jc w:val="both"/>
        <w:rPr>
          <w:i/>
          <w:color w:val="FF0000"/>
          <w:lang w:val="gsw-FR"/>
        </w:rPr>
      </w:pPr>
      <w:r w:rsidRPr="003D7CCC">
        <w:rPr>
          <w:color w:val="000000"/>
          <w:lang w:val="gsw-FR"/>
        </w:rPr>
        <w:t xml:space="preserve">Subsemnatul </w:t>
      </w:r>
      <w:r w:rsidRPr="003D7CCC">
        <w:rPr>
          <w:i/>
          <w:color w:val="000000"/>
          <w:lang w:val="gsw-FR"/>
        </w:rPr>
        <w:t xml:space="preserve">&lt;nume, prenume&gt;, posesor al CI seria &lt;....&gt;nr. &lt;....&gt;eliberată de &lt;organismul emitent&gt;, CNP </w:t>
      </w:r>
      <w:r w:rsidRPr="003D7CCC">
        <w:rPr>
          <w:lang w:val="gsw-FR"/>
        </w:rPr>
        <w:t xml:space="preserve">Subsemnatul </w:t>
      </w:r>
      <w:r w:rsidRPr="003D7CCC">
        <w:rPr>
          <w:i/>
          <w:color w:val="FF0000"/>
          <w:lang w:val="gsw-FR"/>
        </w:rPr>
        <w:t>&lt;nume, prenume&gt;</w:t>
      </w:r>
      <w:r w:rsidRPr="003D7CCC">
        <w:rPr>
          <w:lang w:val="gsw-FR"/>
        </w:rPr>
        <w:t xml:space="preserve"> în calitate de </w:t>
      </w:r>
      <w:r w:rsidRPr="003D7CCC">
        <w:rPr>
          <w:i/>
          <w:color w:val="FF0000"/>
          <w:lang w:val="gsw-FR"/>
        </w:rPr>
        <w:t>&lt;funcţie / reprezentant legal / împuternicit&gt;</w:t>
      </w:r>
      <w:r w:rsidRPr="003D7CCC">
        <w:rPr>
          <w:lang w:val="gsw-FR"/>
        </w:rPr>
        <w:t xml:space="preserve"> al </w:t>
      </w:r>
      <w:r w:rsidRPr="003D7CCC">
        <w:rPr>
          <w:i/>
          <w:color w:val="FF0000"/>
          <w:lang w:val="gsw-FR"/>
        </w:rPr>
        <w:t>&lt;denumire solicitant&gt;</w:t>
      </w:r>
      <w:r w:rsidRPr="003D7CCC">
        <w:rPr>
          <w:lang w:val="gsw-FR"/>
        </w:rPr>
        <w:t xml:space="preserve">cunoscând că falsul în declaraţii este pedepsit de legea penală, cu prilejul depunerii Cererii de Finanţare pentru proiectul </w:t>
      </w:r>
      <w:r w:rsidRPr="003D7CCC">
        <w:rPr>
          <w:i/>
          <w:color w:val="FF0000"/>
          <w:lang w:val="gsw-FR"/>
        </w:rPr>
        <w:t xml:space="preserve">&lt;denumire proiect&gt;, </w:t>
      </w:r>
      <w:r w:rsidRPr="003D7CCC">
        <w:rPr>
          <w:lang w:val="gsw-FR"/>
        </w:rPr>
        <w:t>în cadrul</w:t>
      </w:r>
      <w:r w:rsidRPr="003D7CCC">
        <w:rPr>
          <w:i/>
          <w:color w:val="FF0000"/>
          <w:lang w:val="gsw-FR"/>
        </w:rPr>
        <w:t xml:space="preserve"> </w:t>
      </w:r>
      <w:r w:rsidRPr="003D7CCC">
        <w:rPr>
          <w:lang w:val="gsw-FR"/>
        </w:rPr>
        <w:t xml:space="preserve"> Programului Operaţional Infrastructură Mare 2014-2020, declar pe propria răspundere că:</w:t>
      </w:r>
    </w:p>
    <w:p w:rsidR="003D7CCC" w:rsidRPr="003D7CCC" w:rsidRDefault="003D7CCC" w:rsidP="003D7CCC">
      <w:pPr>
        <w:numPr>
          <w:ilvl w:val="0"/>
          <w:numId w:val="1"/>
        </w:numPr>
        <w:tabs>
          <w:tab w:val="clear" w:pos="1080"/>
          <w:tab w:val="num" w:pos="360"/>
        </w:tabs>
        <w:ind w:left="1260" w:hanging="900"/>
        <w:contextualSpacing/>
        <w:jc w:val="both"/>
        <w:rPr>
          <w:lang w:val="fr-FR"/>
        </w:rPr>
      </w:pPr>
      <w:proofErr w:type="spellStart"/>
      <w:r w:rsidRPr="003D7CCC">
        <w:rPr>
          <w:lang w:val="fr-FR"/>
        </w:rPr>
        <w:t>proiectul</w:t>
      </w:r>
      <w:proofErr w:type="spellEnd"/>
      <w:r w:rsidRPr="003D7CCC">
        <w:rPr>
          <w:lang w:val="fr-FR"/>
        </w:rPr>
        <w:t xml:space="preserve"> </w:t>
      </w:r>
      <w:proofErr w:type="spellStart"/>
      <w:r w:rsidRPr="003D7CCC">
        <w:rPr>
          <w:lang w:val="fr-FR"/>
        </w:rPr>
        <w:t>pentru</w:t>
      </w:r>
      <w:proofErr w:type="spellEnd"/>
      <w:r w:rsidRPr="003D7CCC">
        <w:rPr>
          <w:lang w:val="fr-FR"/>
        </w:rPr>
        <w:t xml:space="preserve"> care se </w:t>
      </w:r>
      <w:proofErr w:type="spellStart"/>
      <w:r w:rsidRPr="003D7CCC">
        <w:rPr>
          <w:lang w:val="fr-FR"/>
        </w:rPr>
        <w:t>solicită</w:t>
      </w:r>
      <w:proofErr w:type="spellEnd"/>
      <w:r w:rsidRPr="003D7CCC">
        <w:rPr>
          <w:lang w:val="fr-FR"/>
        </w:rPr>
        <w:t xml:space="preserve"> </w:t>
      </w:r>
      <w:proofErr w:type="spellStart"/>
      <w:r w:rsidRPr="003D7CCC">
        <w:rPr>
          <w:lang w:val="fr-FR"/>
        </w:rPr>
        <w:t>finanţare</w:t>
      </w:r>
      <w:proofErr w:type="spellEnd"/>
      <w:r w:rsidRPr="003D7CCC">
        <w:rPr>
          <w:lang w:val="fr-FR"/>
        </w:rPr>
        <w:t xml:space="preserve"> nu a mai </w:t>
      </w:r>
      <w:proofErr w:type="spellStart"/>
      <w:r w:rsidRPr="003D7CCC">
        <w:rPr>
          <w:lang w:val="fr-FR"/>
        </w:rPr>
        <w:t>beneficiat</w:t>
      </w:r>
      <w:proofErr w:type="spellEnd"/>
      <w:r w:rsidRPr="003D7CCC">
        <w:rPr>
          <w:lang w:val="fr-FR"/>
        </w:rPr>
        <w:t xml:space="preserve"> de</w:t>
      </w:r>
      <w:r w:rsidR="004F7C2E">
        <w:rPr>
          <w:lang w:val="fr-FR"/>
        </w:rPr>
        <w:t xml:space="preserve"> </w:t>
      </w:r>
      <w:proofErr w:type="spellStart"/>
      <w:r w:rsidR="004F7C2E">
        <w:rPr>
          <w:lang w:val="fr-FR"/>
        </w:rPr>
        <w:t>finanţare</w:t>
      </w:r>
      <w:proofErr w:type="spellEnd"/>
      <w:r w:rsidR="004F7C2E">
        <w:rPr>
          <w:lang w:val="fr-FR"/>
        </w:rPr>
        <w:t xml:space="preserve"> </w:t>
      </w:r>
      <w:proofErr w:type="spellStart"/>
      <w:r w:rsidR="004F7C2E">
        <w:rPr>
          <w:lang w:val="fr-FR"/>
        </w:rPr>
        <w:t>din</w:t>
      </w:r>
      <w:proofErr w:type="spellEnd"/>
      <w:r w:rsidR="004F7C2E">
        <w:rPr>
          <w:lang w:val="fr-FR"/>
        </w:rPr>
        <w:t xml:space="preserve"> </w:t>
      </w:r>
      <w:proofErr w:type="spellStart"/>
      <w:r w:rsidR="004F7C2E">
        <w:rPr>
          <w:lang w:val="fr-FR"/>
        </w:rPr>
        <w:t>fonduri</w:t>
      </w:r>
      <w:proofErr w:type="spellEnd"/>
      <w:r w:rsidR="004F7C2E">
        <w:rPr>
          <w:lang w:val="fr-FR"/>
        </w:rPr>
        <w:t xml:space="preserve"> </w:t>
      </w:r>
      <w:proofErr w:type="spellStart"/>
      <w:r w:rsidR="004F7C2E">
        <w:rPr>
          <w:lang w:val="fr-FR"/>
        </w:rPr>
        <w:t>publice</w:t>
      </w:r>
      <w:proofErr w:type="spellEnd"/>
      <w:r w:rsidR="004F7C2E">
        <w:rPr>
          <w:lang w:val="fr-FR"/>
        </w:rPr>
        <w:t>,</w:t>
      </w:r>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ultimii</w:t>
      </w:r>
      <w:proofErr w:type="spellEnd"/>
      <w:r w:rsidRPr="003D7CCC">
        <w:rPr>
          <w:lang w:val="fr-FR"/>
        </w:rPr>
        <w:t xml:space="preserve"> 5 </w:t>
      </w:r>
      <w:proofErr w:type="spellStart"/>
      <w:r w:rsidRPr="003D7CCC">
        <w:rPr>
          <w:lang w:val="fr-FR"/>
        </w:rPr>
        <w:t>ani</w:t>
      </w:r>
      <w:proofErr w:type="spellEnd"/>
      <w:r w:rsidRPr="003D7CCC">
        <w:rPr>
          <w:lang w:val="fr-FR"/>
        </w:rPr>
        <w:t xml:space="preserve"> </w:t>
      </w:r>
      <w:proofErr w:type="spellStart"/>
      <w:r w:rsidRPr="003D7CCC">
        <w:rPr>
          <w:lang w:val="fr-FR"/>
        </w:rPr>
        <w:t>înainte</w:t>
      </w:r>
      <w:proofErr w:type="spellEnd"/>
      <w:r w:rsidRPr="003D7CCC">
        <w:rPr>
          <w:lang w:val="fr-FR"/>
        </w:rPr>
        <w:t xml:space="preserve"> de data </w:t>
      </w:r>
      <w:proofErr w:type="spellStart"/>
      <w:r w:rsidRPr="003D7CCC">
        <w:rPr>
          <w:lang w:val="fr-FR"/>
        </w:rPr>
        <w:t>depunerii</w:t>
      </w:r>
      <w:proofErr w:type="spellEnd"/>
      <w:r w:rsidRPr="003D7CCC">
        <w:rPr>
          <w:lang w:val="fr-FR"/>
        </w:rPr>
        <w:t xml:space="preserve"> </w:t>
      </w:r>
      <w:proofErr w:type="spellStart"/>
      <w:r w:rsidRPr="003D7CCC">
        <w:rPr>
          <w:lang w:val="fr-FR"/>
        </w:rPr>
        <w:t>cererii</w:t>
      </w:r>
      <w:proofErr w:type="spellEnd"/>
      <w:r w:rsidRPr="003D7CCC">
        <w:rPr>
          <w:lang w:val="fr-FR"/>
        </w:rPr>
        <w:t xml:space="preserve"> de </w:t>
      </w:r>
      <w:proofErr w:type="spellStart"/>
      <w:r w:rsidRPr="003D7CCC">
        <w:rPr>
          <w:lang w:val="fr-FR"/>
        </w:rPr>
        <w:t>finanţare</w:t>
      </w:r>
      <w:proofErr w:type="spellEnd"/>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situaţia</w:t>
      </w:r>
      <w:proofErr w:type="spellEnd"/>
      <w:r w:rsidRPr="003D7CCC">
        <w:rPr>
          <w:lang w:val="fr-FR"/>
        </w:rPr>
        <w:t xml:space="preserve"> </w:t>
      </w:r>
      <w:proofErr w:type="spellStart"/>
      <w:r w:rsidRPr="003D7CCC">
        <w:rPr>
          <w:lang w:val="fr-FR"/>
        </w:rPr>
        <w:t>în</w:t>
      </w:r>
      <w:proofErr w:type="spellEnd"/>
      <w:r w:rsidRPr="003D7CCC">
        <w:rPr>
          <w:lang w:val="fr-FR"/>
        </w:rPr>
        <w:t xml:space="preserve"> care o </w:t>
      </w:r>
      <w:proofErr w:type="spellStart"/>
      <w:r w:rsidRPr="003D7CCC">
        <w:rPr>
          <w:lang w:val="fr-FR"/>
        </w:rPr>
        <w:t>astfel</w:t>
      </w:r>
      <w:proofErr w:type="spellEnd"/>
      <w:r w:rsidRPr="003D7CCC">
        <w:rPr>
          <w:lang w:val="fr-FR"/>
        </w:rPr>
        <w:t xml:space="preserve"> de </w:t>
      </w:r>
      <w:proofErr w:type="spellStart"/>
      <w:r w:rsidRPr="003D7CCC">
        <w:rPr>
          <w:lang w:val="fr-FR"/>
        </w:rPr>
        <w:t>finanţare</w:t>
      </w:r>
      <w:proofErr w:type="spellEnd"/>
      <w:r w:rsidRPr="003D7CCC">
        <w:rPr>
          <w:lang w:val="fr-FR"/>
        </w:rPr>
        <w:t xml:space="preserve"> va fi </w:t>
      </w:r>
      <w:proofErr w:type="spellStart"/>
      <w:r w:rsidRPr="003D7CCC">
        <w:rPr>
          <w:lang w:val="fr-FR"/>
        </w:rPr>
        <w:t>disponibilă</w:t>
      </w:r>
      <w:proofErr w:type="spellEnd"/>
      <w:r w:rsidRPr="003D7CCC">
        <w:rPr>
          <w:lang w:val="fr-FR"/>
        </w:rPr>
        <w:t xml:space="preserve"> </w:t>
      </w:r>
      <w:proofErr w:type="spellStart"/>
      <w:r w:rsidRPr="003D7CCC">
        <w:rPr>
          <w:lang w:val="fr-FR"/>
        </w:rPr>
        <w:t>după</w:t>
      </w:r>
      <w:proofErr w:type="spellEnd"/>
      <w:r w:rsidRPr="003D7CCC">
        <w:rPr>
          <w:lang w:val="fr-FR"/>
        </w:rPr>
        <w:t xml:space="preserve"> </w:t>
      </w:r>
      <w:proofErr w:type="spellStart"/>
      <w:r w:rsidRPr="003D7CCC">
        <w:rPr>
          <w:lang w:val="fr-FR"/>
        </w:rPr>
        <w:t>transmiterea</w:t>
      </w:r>
      <w:proofErr w:type="spellEnd"/>
      <w:r w:rsidRPr="003D7CCC">
        <w:rPr>
          <w:lang w:val="fr-FR"/>
        </w:rPr>
        <w:t xml:space="preserve"> </w:t>
      </w:r>
      <w:proofErr w:type="spellStart"/>
      <w:r w:rsidRPr="003D7CCC">
        <w:rPr>
          <w:lang w:val="fr-FR"/>
        </w:rPr>
        <w:t>cererii</w:t>
      </w:r>
      <w:proofErr w:type="spellEnd"/>
      <w:r w:rsidRPr="003D7CCC">
        <w:rPr>
          <w:lang w:val="fr-FR"/>
        </w:rPr>
        <w:t xml:space="preserve"> de </w:t>
      </w:r>
      <w:proofErr w:type="spellStart"/>
      <w:r w:rsidRPr="003D7CCC">
        <w:rPr>
          <w:lang w:val="fr-FR"/>
        </w:rPr>
        <w:t>finanţare</w:t>
      </w:r>
      <w:proofErr w:type="spellEnd"/>
      <w:r w:rsidRPr="003D7CCC">
        <w:rPr>
          <w:lang w:val="fr-FR"/>
        </w:rPr>
        <w:t xml:space="preserve"> </w:t>
      </w:r>
      <w:proofErr w:type="spellStart"/>
      <w:r w:rsidRPr="003D7CCC">
        <w:rPr>
          <w:lang w:val="fr-FR"/>
        </w:rPr>
        <w:t>sau</w:t>
      </w:r>
      <w:proofErr w:type="spellEnd"/>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timpul</w:t>
      </w:r>
      <w:proofErr w:type="spellEnd"/>
      <w:r w:rsidRPr="003D7CCC">
        <w:rPr>
          <w:lang w:val="fr-FR"/>
        </w:rPr>
        <w:t xml:space="preserve"> </w:t>
      </w:r>
      <w:proofErr w:type="spellStart"/>
      <w:r w:rsidRPr="003D7CCC">
        <w:rPr>
          <w:lang w:val="fr-FR"/>
        </w:rPr>
        <w:t>implementării</w:t>
      </w:r>
      <w:proofErr w:type="spellEnd"/>
      <w:r w:rsidRPr="003D7CCC">
        <w:rPr>
          <w:lang w:val="fr-FR"/>
        </w:rPr>
        <w:t xml:space="preserve"> </w:t>
      </w:r>
      <w:proofErr w:type="spellStart"/>
      <w:r w:rsidRPr="003D7CCC">
        <w:rPr>
          <w:lang w:val="fr-FR"/>
        </w:rPr>
        <w:t>proiectului</w:t>
      </w:r>
      <w:proofErr w:type="spellEnd"/>
      <w:r w:rsidRPr="003D7CCC">
        <w:rPr>
          <w:lang w:val="fr-FR"/>
        </w:rPr>
        <w:t>, &lt;</w:t>
      </w:r>
      <w:proofErr w:type="spellStart"/>
      <w:r w:rsidRPr="003D7CCC">
        <w:rPr>
          <w:i/>
          <w:color w:val="FF0000"/>
          <w:lang w:val="fr-FR"/>
        </w:rPr>
        <w:t>denumire</w:t>
      </w:r>
      <w:proofErr w:type="spellEnd"/>
      <w:r w:rsidRPr="003D7CCC">
        <w:rPr>
          <w:i/>
          <w:color w:val="FF0000"/>
          <w:lang w:val="fr-FR"/>
        </w:rPr>
        <w:t xml:space="preserve"> </w:t>
      </w:r>
      <w:proofErr w:type="spellStart"/>
      <w:r w:rsidRPr="003D7CCC">
        <w:rPr>
          <w:i/>
          <w:color w:val="FF0000"/>
          <w:lang w:val="fr-FR"/>
        </w:rPr>
        <w:t>solicitant</w:t>
      </w:r>
      <w:proofErr w:type="spellEnd"/>
      <w:r w:rsidRPr="003D7CCC">
        <w:rPr>
          <w:lang w:val="fr-FR"/>
        </w:rPr>
        <w:t xml:space="preserve">&gt; va informa de </w:t>
      </w:r>
      <w:proofErr w:type="spellStart"/>
      <w:r w:rsidRPr="003D7CCC">
        <w:rPr>
          <w:lang w:val="fr-FR"/>
        </w:rPr>
        <w:t>urgenţă</w:t>
      </w:r>
      <w:proofErr w:type="spellEnd"/>
      <w:r w:rsidRPr="003D7CCC">
        <w:rPr>
          <w:lang w:val="fr-FR"/>
        </w:rPr>
        <w:t xml:space="preserve"> </w:t>
      </w:r>
      <w:proofErr w:type="spellStart"/>
      <w:r w:rsidRPr="003D7CCC">
        <w:rPr>
          <w:lang w:val="fr-FR"/>
        </w:rPr>
        <w:t>Autoritatea</w:t>
      </w:r>
      <w:proofErr w:type="spellEnd"/>
      <w:r w:rsidRPr="003D7CCC">
        <w:rPr>
          <w:lang w:val="fr-FR"/>
        </w:rPr>
        <w:t xml:space="preserve"> de Management </w:t>
      </w:r>
      <w:proofErr w:type="spellStart"/>
      <w:r w:rsidRPr="003D7CCC">
        <w:rPr>
          <w:lang w:val="fr-FR"/>
        </w:rPr>
        <w:t>pentru</w:t>
      </w:r>
      <w:proofErr w:type="spellEnd"/>
      <w:r w:rsidRPr="003D7CCC">
        <w:rPr>
          <w:lang w:val="fr-FR"/>
        </w:rPr>
        <w:t xml:space="preserve"> </w:t>
      </w:r>
      <w:proofErr w:type="spellStart"/>
      <w:r w:rsidRPr="003D7CCC">
        <w:rPr>
          <w:lang w:val="fr-FR"/>
        </w:rPr>
        <w:t>Programul</w:t>
      </w:r>
      <w:proofErr w:type="spellEnd"/>
      <w:r w:rsidRPr="003D7CCC">
        <w:rPr>
          <w:lang w:val="fr-FR"/>
        </w:rPr>
        <w:t xml:space="preserve"> </w:t>
      </w:r>
      <w:proofErr w:type="spellStart"/>
      <w:r w:rsidRPr="003D7CCC">
        <w:rPr>
          <w:lang w:val="fr-FR"/>
        </w:rPr>
        <w:t>Operaţional</w:t>
      </w:r>
      <w:proofErr w:type="spellEnd"/>
      <w:r w:rsidRPr="003D7CCC">
        <w:rPr>
          <w:lang w:val="fr-FR"/>
        </w:rPr>
        <w:t xml:space="preserve"> </w:t>
      </w:r>
      <w:proofErr w:type="spellStart"/>
      <w:r w:rsidRPr="003D7CCC">
        <w:rPr>
          <w:lang w:val="fr-FR"/>
        </w:rPr>
        <w:t>Infrastructura</w:t>
      </w:r>
      <w:proofErr w:type="spellEnd"/>
      <w:r w:rsidRPr="003D7CCC">
        <w:rPr>
          <w:lang w:val="fr-FR"/>
        </w:rPr>
        <w:t xml:space="preserve"> Mare.</w:t>
      </w:r>
    </w:p>
    <w:p w:rsidR="003D7CCC" w:rsidRPr="003D7CCC" w:rsidRDefault="003D7CCC" w:rsidP="003D7CCC">
      <w:pPr>
        <w:numPr>
          <w:ilvl w:val="0"/>
          <w:numId w:val="1"/>
        </w:numPr>
        <w:tabs>
          <w:tab w:val="clear" w:pos="1080"/>
          <w:tab w:val="num" w:pos="720"/>
        </w:tabs>
        <w:autoSpaceDE w:val="0"/>
        <w:autoSpaceDN w:val="0"/>
        <w:adjustRightInd w:val="0"/>
        <w:ind w:left="720"/>
        <w:jc w:val="both"/>
        <w:rPr>
          <w:lang w:val="fr-FR"/>
        </w:rPr>
      </w:pPr>
      <w:r w:rsidRPr="003D7CCC">
        <w:rPr>
          <w:i/>
          <w:color w:val="FF0000"/>
          <w:lang w:val="fr-FR"/>
        </w:rPr>
        <w:t>&lt;</w:t>
      </w:r>
      <w:proofErr w:type="spellStart"/>
      <w:r w:rsidRPr="003D7CCC">
        <w:rPr>
          <w:i/>
          <w:color w:val="FF0000"/>
          <w:lang w:val="fr-FR"/>
        </w:rPr>
        <w:t>denumire</w:t>
      </w:r>
      <w:proofErr w:type="spellEnd"/>
      <w:r w:rsidRPr="003D7CCC">
        <w:rPr>
          <w:i/>
          <w:color w:val="FF0000"/>
          <w:lang w:val="fr-FR"/>
        </w:rPr>
        <w:t xml:space="preserve"> </w:t>
      </w:r>
      <w:proofErr w:type="spellStart"/>
      <w:r w:rsidRPr="003D7CCC">
        <w:rPr>
          <w:i/>
          <w:color w:val="FF0000"/>
          <w:lang w:val="fr-FR"/>
        </w:rPr>
        <w:t>solicitant</w:t>
      </w:r>
      <w:proofErr w:type="spellEnd"/>
      <w:r w:rsidRPr="003D7CCC">
        <w:rPr>
          <w:i/>
          <w:color w:val="FF0000"/>
          <w:lang w:val="fr-FR"/>
        </w:rPr>
        <w:t>&gt;</w:t>
      </w:r>
      <w:r w:rsidRPr="003D7CCC">
        <w:rPr>
          <w:lang w:val="fr-FR"/>
        </w:rPr>
        <w:t xml:space="preserve">,  </w:t>
      </w:r>
      <w:r w:rsidRPr="003D7CCC">
        <w:rPr>
          <w:b/>
          <w:bCs/>
          <w:lang w:val="fr-FR"/>
        </w:rPr>
        <w:t xml:space="preserve">nu </w:t>
      </w:r>
      <w:r w:rsidRPr="003D7CCC">
        <w:rPr>
          <w:b/>
          <w:lang w:val="fr-FR"/>
        </w:rPr>
        <w:t xml:space="preserve">se </w:t>
      </w:r>
      <w:proofErr w:type="spellStart"/>
      <w:r w:rsidRPr="003D7CCC">
        <w:rPr>
          <w:b/>
          <w:lang w:val="fr-FR"/>
        </w:rPr>
        <w:t>află</w:t>
      </w:r>
      <w:proofErr w:type="spellEnd"/>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nici</w:t>
      </w:r>
      <w:proofErr w:type="spellEnd"/>
      <w:r w:rsidRPr="003D7CCC">
        <w:rPr>
          <w:lang w:val="fr-FR"/>
        </w:rPr>
        <w:t xml:space="preserve"> </w:t>
      </w:r>
      <w:proofErr w:type="spellStart"/>
      <w:r w:rsidRPr="003D7CCC">
        <w:rPr>
          <w:lang w:val="fr-FR"/>
        </w:rPr>
        <w:t>una</w:t>
      </w:r>
      <w:proofErr w:type="spellEnd"/>
      <w:r w:rsidRPr="003D7CCC">
        <w:rPr>
          <w:lang w:val="fr-FR"/>
        </w:rPr>
        <w:t xml:space="preserve"> </w:t>
      </w:r>
      <w:proofErr w:type="spellStart"/>
      <w:r w:rsidRPr="003D7CCC">
        <w:rPr>
          <w:lang w:val="fr-FR"/>
        </w:rPr>
        <w:t>din</w:t>
      </w:r>
      <w:proofErr w:type="spellEnd"/>
      <w:r w:rsidRPr="003D7CCC">
        <w:rPr>
          <w:lang w:val="fr-FR"/>
        </w:rPr>
        <w:t xml:space="preserve"> </w:t>
      </w:r>
      <w:proofErr w:type="spellStart"/>
      <w:r w:rsidRPr="003D7CCC">
        <w:rPr>
          <w:lang w:val="fr-FR"/>
        </w:rPr>
        <w:t>situaţiile</w:t>
      </w:r>
      <w:proofErr w:type="spellEnd"/>
      <w:r w:rsidRPr="003D7CCC">
        <w:rPr>
          <w:lang w:val="fr-FR"/>
        </w:rPr>
        <w:t xml:space="preserve"> de mai </w:t>
      </w:r>
      <w:proofErr w:type="spellStart"/>
      <w:r w:rsidRPr="003D7CCC">
        <w:rPr>
          <w:lang w:val="fr-FR"/>
        </w:rPr>
        <w:t>jos</w:t>
      </w:r>
      <w:proofErr w:type="spellEnd"/>
      <w:r w:rsidRPr="003D7CCC">
        <w:rPr>
          <w:lang w:val="fr-FR"/>
        </w:rPr>
        <w:t>:</w:t>
      </w:r>
    </w:p>
    <w:p w:rsidR="00174625" w:rsidRDefault="00174625" w:rsidP="00174625">
      <w:pPr>
        <w:numPr>
          <w:ilvl w:val="3"/>
          <w:numId w:val="1"/>
        </w:numPr>
        <w:tabs>
          <w:tab w:val="clear" w:pos="3240"/>
        </w:tabs>
        <w:autoSpaceDE w:val="0"/>
        <w:autoSpaceDN w:val="0"/>
        <w:adjustRightInd w:val="0"/>
        <w:ind w:left="1260"/>
        <w:jc w:val="both"/>
        <w:rPr>
          <w:lang w:val="fr-FR"/>
        </w:rPr>
      </w:pPr>
      <w:r w:rsidRPr="00A2611D">
        <w:rPr>
          <w:lang w:val="fr-FR"/>
        </w:rPr>
        <w:t xml:space="preserve">este </w:t>
      </w:r>
      <w:proofErr w:type="spellStart"/>
      <w:r w:rsidRPr="00A2611D">
        <w:rPr>
          <w:lang w:val="fr-FR"/>
        </w:rPr>
        <w:t>în</w:t>
      </w:r>
      <w:proofErr w:type="spellEnd"/>
      <w:r w:rsidRPr="00A2611D">
        <w:rPr>
          <w:lang w:val="fr-FR"/>
        </w:rPr>
        <w:t xml:space="preserve"> </w:t>
      </w:r>
      <w:proofErr w:type="spellStart"/>
      <w:r w:rsidRPr="00A2611D">
        <w:rPr>
          <w:b/>
          <w:lang w:val="fr-FR"/>
        </w:rPr>
        <w:t>incapacitate</w:t>
      </w:r>
      <w:proofErr w:type="spellEnd"/>
      <w:r w:rsidRPr="00A2611D">
        <w:rPr>
          <w:b/>
          <w:lang w:val="fr-FR"/>
        </w:rPr>
        <w:t xml:space="preserve"> de </w:t>
      </w:r>
      <w:proofErr w:type="spellStart"/>
      <w:r w:rsidRPr="00A2611D">
        <w:rPr>
          <w:b/>
          <w:lang w:val="fr-FR"/>
        </w:rPr>
        <w:t>p</w:t>
      </w:r>
      <w:ins w:id="0" w:author="Alina Medaru" w:date="2017-10-31T15:16:00Z">
        <w:r w:rsidR="005B6B91">
          <w:rPr>
            <w:b/>
            <w:lang w:val="fr-FR"/>
          </w:rPr>
          <w:t>l</w:t>
        </w:r>
      </w:ins>
      <w:r w:rsidRPr="00A2611D">
        <w:rPr>
          <w:b/>
          <w:lang w:val="fr-FR"/>
        </w:rPr>
        <w:t>ată</w:t>
      </w:r>
      <w:proofErr w:type="spellEnd"/>
      <w:r w:rsidRPr="00A2611D">
        <w:rPr>
          <w:b/>
          <w:lang w:val="fr-FR"/>
        </w:rPr>
        <w:t xml:space="preserve">/ </w:t>
      </w:r>
      <w:proofErr w:type="spellStart"/>
      <w:r w:rsidRPr="00A2611D">
        <w:rPr>
          <w:b/>
          <w:lang w:val="fr-FR"/>
        </w:rPr>
        <w:t>în</w:t>
      </w:r>
      <w:proofErr w:type="spellEnd"/>
      <w:r w:rsidRPr="00A2611D">
        <w:rPr>
          <w:b/>
          <w:lang w:val="fr-FR"/>
        </w:rPr>
        <w:t xml:space="preserve"> </w:t>
      </w:r>
      <w:proofErr w:type="spellStart"/>
      <w:r w:rsidRPr="00A2611D">
        <w:rPr>
          <w:b/>
          <w:lang w:val="fr-FR"/>
        </w:rPr>
        <w:t>stare</w:t>
      </w:r>
      <w:proofErr w:type="spellEnd"/>
      <w:r w:rsidRPr="00A2611D">
        <w:rPr>
          <w:b/>
          <w:lang w:val="fr-FR"/>
        </w:rPr>
        <w:t xml:space="preserve"> de </w:t>
      </w:r>
      <w:proofErr w:type="spellStart"/>
      <w:r w:rsidRPr="00A2611D">
        <w:rPr>
          <w:b/>
          <w:lang w:val="fr-FR"/>
        </w:rPr>
        <w:t>insolvenţă</w:t>
      </w:r>
      <w:proofErr w:type="spellEnd"/>
      <w:r w:rsidRPr="00A2611D">
        <w:rPr>
          <w:lang w:val="fr-FR"/>
        </w:rPr>
        <w:t xml:space="preserve">, </w:t>
      </w:r>
      <w:proofErr w:type="spellStart"/>
      <w:r w:rsidRPr="00A2611D">
        <w:rPr>
          <w:lang w:val="fr-FR"/>
        </w:rPr>
        <w:t>conform</w:t>
      </w:r>
      <w:proofErr w:type="spellEnd"/>
      <w:r w:rsidRPr="00A2611D">
        <w:rPr>
          <w:lang w:val="fr-FR"/>
        </w:rPr>
        <w:t xml:space="preserve"> </w:t>
      </w:r>
      <w:proofErr w:type="spellStart"/>
      <w:r w:rsidRPr="00A2611D">
        <w:rPr>
          <w:lang w:val="fr-FR"/>
        </w:rPr>
        <w:t>Legi</w:t>
      </w:r>
      <w:r>
        <w:rPr>
          <w:lang w:val="fr-FR"/>
        </w:rPr>
        <w:t>i</w:t>
      </w:r>
      <w:proofErr w:type="spellEnd"/>
      <w:r w:rsidRPr="00A2611D">
        <w:rPr>
          <w:lang w:val="fr-FR"/>
        </w:rPr>
        <w:t xml:space="preserve"> nr.85/2014 </w:t>
      </w:r>
      <w:proofErr w:type="spellStart"/>
      <w:r w:rsidRPr="00A2611D">
        <w:rPr>
          <w:lang w:val="fr-FR"/>
        </w:rPr>
        <w:t>privind</w:t>
      </w:r>
      <w:proofErr w:type="spellEnd"/>
      <w:r w:rsidRPr="00A2611D">
        <w:rPr>
          <w:lang w:val="fr-FR"/>
        </w:rPr>
        <w:t xml:space="preserve"> </w:t>
      </w:r>
      <w:proofErr w:type="spellStart"/>
      <w:r w:rsidRPr="00A2611D">
        <w:rPr>
          <w:lang w:val="fr-FR"/>
        </w:rPr>
        <w:t>procedura</w:t>
      </w:r>
      <w:proofErr w:type="spellEnd"/>
      <w:r w:rsidRPr="00A2611D">
        <w:rPr>
          <w:lang w:val="fr-FR"/>
        </w:rPr>
        <w:t xml:space="preserve"> </w:t>
      </w:r>
      <w:proofErr w:type="spellStart"/>
      <w:r w:rsidRPr="00A2611D">
        <w:rPr>
          <w:lang w:val="fr-FR"/>
        </w:rPr>
        <w:t>insolvenței</w:t>
      </w:r>
      <w:proofErr w:type="spellEnd"/>
      <w:r w:rsidRPr="00A2611D">
        <w:rPr>
          <w:lang w:val="fr-FR"/>
        </w:rPr>
        <w:t xml:space="preserve">, </w:t>
      </w:r>
      <w:proofErr w:type="spellStart"/>
      <w:r w:rsidRPr="00A2611D">
        <w:rPr>
          <w:lang w:val="fr-FR"/>
        </w:rPr>
        <w:t>cu</w:t>
      </w:r>
      <w:proofErr w:type="spellEnd"/>
      <w:r w:rsidRPr="00A2611D">
        <w:rPr>
          <w:lang w:val="fr-FR"/>
        </w:rPr>
        <w:t xml:space="preserve"> </w:t>
      </w:r>
      <w:proofErr w:type="spellStart"/>
      <w:r w:rsidRPr="00A2611D">
        <w:rPr>
          <w:lang w:val="fr-FR"/>
        </w:rPr>
        <w:t>modificările</w:t>
      </w:r>
      <w:proofErr w:type="spellEnd"/>
      <w:r w:rsidRPr="00A2611D">
        <w:rPr>
          <w:lang w:val="fr-FR"/>
        </w:rPr>
        <w:t xml:space="preserve"> </w:t>
      </w:r>
      <w:proofErr w:type="spellStart"/>
      <w:r w:rsidRPr="00A2611D">
        <w:rPr>
          <w:lang w:val="fr-FR"/>
        </w:rPr>
        <w:t>și</w:t>
      </w:r>
      <w:proofErr w:type="spellEnd"/>
      <w:r w:rsidRPr="00A2611D">
        <w:rPr>
          <w:lang w:val="fr-FR"/>
        </w:rPr>
        <w:t xml:space="preserve"> </w:t>
      </w:r>
      <w:proofErr w:type="spellStart"/>
      <w:r w:rsidRPr="00A2611D">
        <w:rPr>
          <w:lang w:val="fr-FR"/>
        </w:rPr>
        <w:t>completările</w:t>
      </w:r>
      <w:proofErr w:type="spellEnd"/>
      <w:r w:rsidRPr="00A2611D">
        <w:rPr>
          <w:lang w:val="fr-FR"/>
        </w:rPr>
        <w:t xml:space="preserve"> </w:t>
      </w:r>
      <w:proofErr w:type="spellStart"/>
      <w:r w:rsidRPr="00A2611D">
        <w:rPr>
          <w:lang w:val="fr-FR"/>
        </w:rPr>
        <w:t>ulterioare</w:t>
      </w:r>
      <w:proofErr w:type="spellEnd"/>
      <w:r w:rsidRPr="00A2611D">
        <w:rPr>
          <w:lang w:val="fr-FR"/>
        </w:rPr>
        <w:t xml:space="preserve">, </w:t>
      </w:r>
      <w:proofErr w:type="spellStart"/>
      <w:r w:rsidRPr="00A2611D">
        <w:rPr>
          <w:lang w:val="fr-FR"/>
        </w:rPr>
        <w:t>după</w:t>
      </w:r>
      <w:proofErr w:type="spellEnd"/>
      <w:r w:rsidRPr="00A2611D">
        <w:rPr>
          <w:lang w:val="fr-FR"/>
        </w:rPr>
        <w:t xml:space="preserve"> </w:t>
      </w:r>
      <w:proofErr w:type="spellStart"/>
      <w:r w:rsidRPr="00A2611D">
        <w:rPr>
          <w:lang w:val="fr-FR"/>
        </w:rPr>
        <w:t>caz</w:t>
      </w:r>
      <w:proofErr w:type="spellEnd"/>
      <w:r w:rsidRPr="00A2611D">
        <w:rPr>
          <w:lang w:val="fr-FR"/>
        </w:rPr>
        <w:t>;</w:t>
      </w:r>
    </w:p>
    <w:p w:rsidR="00174625" w:rsidRPr="00717BBF" w:rsidRDefault="00717BBF" w:rsidP="00717BBF">
      <w:pPr>
        <w:numPr>
          <w:ilvl w:val="3"/>
          <w:numId w:val="1"/>
        </w:numPr>
        <w:tabs>
          <w:tab w:val="clear" w:pos="3240"/>
        </w:tabs>
        <w:autoSpaceDE w:val="0"/>
        <w:autoSpaceDN w:val="0"/>
        <w:adjustRightInd w:val="0"/>
        <w:ind w:left="1260"/>
        <w:jc w:val="both"/>
        <w:rPr>
          <w:lang w:val="fr-FR"/>
        </w:rPr>
      </w:pPr>
      <w:r w:rsidRPr="00717BBF">
        <w:rPr>
          <w:lang w:val="fr-FR"/>
        </w:rPr>
        <w:t xml:space="preserve">este </w:t>
      </w:r>
      <w:proofErr w:type="spellStart"/>
      <w:r w:rsidRPr="00717BBF">
        <w:rPr>
          <w:lang w:val="fr-FR"/>
        </w:rPr>
        <w:t>în</w:t>
      </w:r>
      <w:proofErr w:type="spellEnd"/>
      <w:r w:rsidRPr="00717BBF">
        <w:rPr>
          <w:lang w:val="fr-FR"/>
        </w:rPr>
        <w:t xml:space="preserve"> </w:t>
      </w:r>
      <w:proofErr w:type="spellStart"/>
      <w:r w:rsidRPr="00717BBF">
        <w:rPr>
          <w:lang w:val="fr-FR"/>
        </w:rPr>
        <w:t>stare</w:t>
      </w:r>
      <w:proofErr w:type="spellEnd"/>
      <w:r w:rsidRPr="00717BBF">
        <w:rPr>
          <w:lang w:val="fr-FR"/>
        </w:rPr>
        <w:t xml:space="preserve"> de </w:t>
      </w:r>
      <w:proofErr w:type="spellStart"/>
      <w:r w:rsidRPr="00717BBF">
        <w:rPr>
          <w:b/>
          <w:lang w:val="fr-FR"/>
        </w:rPr>
        <w:t>faliment</w:t>
      </w:r>
      <w:proofErr w:type="spellEnd"/>
      <w:r w:rsidRPr="00717BBF">
        <w:rPr>
          <w:b/>
          <w:lang w:val="fr-FR"/>
        </w:rPr>
        <w:t xml:space="preserve">, </w:t>
      </w:r>
      <w:proofErr w:type="spellStart"/>
      <w:r w:rsidRPr="00717BBF">
        <w:rPr>
          <w:b/>
          <w:lang w:val="fr-FR"/>
        </w:rPr>
        <w:t>lichidare</w:t>
      </w:r>
      <w:proofErr w:type="spellEnd"/>
      <w:r w:rsidRPr="00717BBF">
        <w:rPr>
          <w:b/>
          <w:lang w:val="fr-FR"/>
        </w:rPr>
        <w:t xml:space="preserve">, are </w:t>
      </w:r>
      <w:proofErr w:type="spellStart"/>
      <w:r w:rsidRPr="00717BBF">
        <w:rPr>
          <w:b/>
          <w:lang w:val="fr-FR"/>
        </w:rPr>
        <w:t>afacerile</w:t>
      </w:r>
      <w:proofErr w:type="spellEnd"/>
      <w:r w:rsidRPr="00717BBF">
        <w:rPr>
          <w:b/>
          <w:lang w:val="fr-FR"/>
        </w:rPr>
        <w:t xml:space="preserve"> </w:t>
      </w:r>
      <w:proofErr w:type="spellStart"/>
      <w:r w:rsidRPr="00717BBF">
        <w:rPr>
          <w:b/>
          <w:lang w:val="fr-FR"/>
        </w:rPr>
        <w:t>conduse</w:t>
      </w:r>
      <w:proofErr w:type="spellEnd"/>
      <w:r w:rsidRPr="00717BBF">
        <w:rPr>
          <w:b/>
          <w:lang w:val="fr-FR"/>
        </w:rPr>
        <w:t xml:space="preserve"> de un </w:t>
      </w:r>
      <w:proofErr w:type="spellStart"/>
      <w:r w:rsidRPr="00717BBF">
        <w:rPr>
          <w:b/>
          <w:lang w:val="fr-FR"/>
        </w:rPr>
        <w:t>administrator</w:t>
      </w:r>
      <w:proofErr w:type="spellEnd"/>
      <w:r w:rsidRPr="00717BBF">
        <w:rPr>
          <w:b/>
          <w:lang w:val="fr-FR"/>
        </w:rPr>
        <w:t xml:space="preserve"> </w:t>
      </w:r>
      <w:proofErr w:type="spellStart"/>
      <w:r w:rsidRPr="00717BBF">
        <w:rPr>
          <w:b/>
          <w:lang w:val="fr-FR"/>
        </w:rPr>
        <w:t>judiciar</w:t>
      </w:r>
      <w:proofErr w:type="spellEnd"/>
      <w:r w:rsidRPr="00717BBF">
        <w:rPr>
          <w:b/>
          <w:lang w:val="fr-FR"/>
        </w:rPr>
        <w:t xml:space="preserve"> </w:t>
      </w:r>
      <w:proofErr w:type="spellStart"/>
      <w:r w:rsidRPr="00717BBF">
        <w:rPr>
          <w:b/>
          <w:lang w:val="fr-FR"/>
        </w:rPr>
        <w:t>sau</w:t>
      </w:r>
      <w:proofErr w:type="spellEnd"/>
      <w:r w:rsidRPr="00717BBF">
        <w:rPr>
          <w:b/>
          <w:lang w:val="fr-FR"/>
        </w:rPr>
        <w:t xml:space="preserve"> </w:t>
      </w:r>
      <w:proofErr w:type="spellStart"/>
      <w:r w:rsidRPr="00717BBF">
        <w:rPr>
          <w:b/>
          <w:lang w:val="fr-FR"/>
        </w:rPr>
        <w:t>activităţile</w:t>
      </w:r>
      <w:proofErr w:type="spellEnd"/>
      <w:r w:rsidRPr="00717BBF">
        <w:rPr>
          <w:b/>
          <w:lang w:val="fr-FR"/>
        </w:rPr>
        <w:t xml:space="preserve"> sale </w:t>
      </w:r>
      <w:proofErr w:type="spellStart"/>
      <w:r w:rsidRPr="00717BBF">
        <w:rPr>
          <w:b/>
          <w:lang w:val="fr-FR"/>
        </w:rPr>
        <w:t>comerciale</w:t>
      </w:r>
      <w:proofErr w:type="spellEnd"/>
      <w:r w:rsidRPr="00717BBF">
        <w:rPr>
          <w:b/>
          <w:lang w:val="fr-FR"/>
        </w:rPr>
        <w:t xml:space="preserve"> </w:t>
      </w:r>
      <w:proofErr w:type="spellStart"/>
      <w:r w:rsidRPr="00717BBF">
        <w:rPr>
          <w:b/>
          <w:lang w:val="fr-FR"/>
        </w:rPr>
        <w:t>sunt</w:t>
      </w:r>
      <w:proofErr w:type="spellEnd"/>
      <w:r w:rsidRPr="00717BBF">
        <w:rPr>
          <w:b/>
          <w:lang w:val="fr-FR"/>
        </w:rPr>
        <w:t xml:space="preserve"> </w:t>
      </w:r>
      <w:proofErr w:type="spellStart"/>
      <w:r w:rsidRPr="00717BBF">
        <w:rPr>
          <w:b/>
          <w:lang w:val="fr-FR"/>
        </w:rPr>
        <w:t>suspendate</w:t>
      </w:r>
      <w:proofErr w:type="spellEnd"/>
      <w:r w:rsidRPr="00717BBF">
        <w:rPr>
          <w:b/>
          <w:lang w:val="fr-FR"/>
        </w:rPr>
        <w:t xml:space="preserve"> </w:t>
      </w:r>
      <w:proofErr w:type="spellStart"/>
      <w:r w:rsidRPr="00717BBF">
        <w:rPr>
          <w:b/>
          <w:lang w:val="fr-FR"/>
        </w:rPr>
        <w:t>ori</w:t>
      </w:r>
      <w:proofErr w:type="spellEnd"/>
      <w:r w:rsidRPr="00717BBF">
        <w:rPr>
          <w:b/>
          <w:lang w:val="fr-FR"/>
        </w:rPr>
        <w:t xml:space="preserve"> fac </w:t>
      </w:r>
      <w:proofErr w:type="spellStart"/>
      <w:r w:rsidRPr="00717BBF">
        <w:rPr>
          <w:b/>
          <w:lang w:val="fr-FR"/>
        </w:rPr>
        <w:t>obiectul</w:t>
      </w:r>
      <w:proofErr w:type="spellEnd"/>
      <w:r w:rsidRPr="00717BBF">
        <w:rPr>
          <w:b/>
          <w:lang w:val="fr-FR"/>
        </w:rPr>
        <w:t xml:space="preserve"> </w:t>
      </w:r>
      <w:proofErr w:type="spellStart"/>
      <w:r w:rsidRPr="00717BBF">
        <w:rPr>
          <w:b/>
          <w:lang w:val="fr-FR"/>
        </w:rPr>
        <w:t>unui</w:t>
      </w:r>
      <w:proofErr w:type="spellEnd"/>
      <w:r w:rsidRPr="00717BBF">
        <w:rPr>
          <w:b/>
          <w:lang w:val="fr-FR"/>
        </w:rPr>
        <w:t xml:space="preserve"> </w:t>
      </w:r>
      <w:proofErr w:type="spellStart"/>
      <w:r w:rsidRPr="00717BBF">
        <w:rPr>
          <w:b/>
          <w:lang w:val="fr-FR"/>
        </w:rPr>
        <w:t>aranjament</w:t>
      </w:r>
      <w:proofErr w:type="spellEnd"/>
      <w:r w:rsidRPr="00717BBF">
        <w:rPr>
          <w:b/>
          <w:lang w:val="fr-FR"/>
        </w:rPr>
        <w:t xml:space="preserve"> </w:t>
      </w:r>
      <w:proofErr w:type="spellStart"/>
      <w:r w:rsidRPr="00717BBF">
        <w:rPr>
          <w:b/>
          <w:lang w:val="fr-FR"/>
        </w:rPr>
        <w:t>cu</w:t>
      </w:r>
      <w:proofErr w:type="spellEnd"/>
      <w:r w:rsidRPr="00717BBF">
        <w:rPr>
          <w:b/>
          <w:lang w:val="fr-FR"/>
        </w:rPr>
        <w:t xml:space="preserve"> </w:t>
      </w:r>
      <w:proofErr w:type="spellStart"/>
      <w:r w:rsidRPr="00717BBF">
        <w:rPr>
          <w:b/>
          <w:lang w:val="fr-FR"/>
        </w:rPr>
        <w:t>creditorii</w:t>
      </w:r>
      <w:proofErr w:type="spellEnd"/>
      <w:r w:rsidRPr="00717BBF">
        <w:rPr>
          <w:lang w:val="fr-FR"/>
        </w:rPr>
        <w:t xml:space="preserve"> </w:t>
      </w:r>
      <w:proofErr w:type="spellStart"/>
      <w:r w:rsidRPr="00717BBF">
        <w:rPr>
          <w:lang w:val="fr-FR"/>
        </w:rPr>
        <w:t>sau</w:t>
      </w:r>
      <w:proofErr w:type="spellEnd"/>
      <w:r w:rsidRPr="00717BBF">
        <w:rPr>
          <w:lang w:val="fr-FR"/>
        </w:rPr>
        <w:t xml:space="preserve"> este </w:t>
      </w:r>
      <w:proofErr w:type="spellStart"/>
      <w:r w:rsidRPr="00717BBF">
        <w:rPr>
          <w:lang w:val="fr-FR"/>
        </w:rPr>
        <w:t>într</w:t>
      </w:r>
      <w:proofErr w:type="spellEnd"/>
      <w:r w:rsidRPr="00717BBF">
        <w:rPr>
          <w:lang w:val="fr-FR"/>
        </w:rPr>
        <w:t xml:space="preserve">-o </w:t>
      </w:r>
      <w:proofErr w:type="spellStart"/>
      <w:r w:rsidRPr="00717BBF">
        <w:rPr>
          <w:lang w:val="fr-FR"/>
        </w:rPr>
        <w:t>situaţie</w:t>
      </w:r>
      <w:proofErr w:type="spellEnd"/>
      <w:r w:rsidRPr="00717BBF">
        <w:rPr>
          <w:lang w:val="fr-FR"/>
        </w:rPr>
        <w:t xml:space="preserve"> </w:t>
      </w:r>
      <w:proofErr w:type="spellStart"/>
      <w:r w:rsidRPr="00717BBF">
        <w:rPr>
          <w:lang w:val="fr-FR"/>
        </w:rPr>
        <w:t>similară</w:t>
      </w:r>
      <w:proofErr w:type="spellEnd"/>
      <w:r w:rsidRPr="00717BBF">
        <w:rPr>
          <w:lang w:val="fr-FR"/>
        </w:rPr>
        <w:t xml:space="preserve"> </w:t>
      </w:r>
      <w:proofErr w:type="spellStart"/>
      <w:r w:rsidRPr="00717BBF">
        <w:rPr>
          <w:lang w:val="fr-FR"/>
        </w:rPr>
        <w:t>cu</w:t>
      </w:r>
      <w:proofErr w:type="spellEnd"/>
      <w:r w:rsidRPr="00717BBF">
        <w:rPr>
          <w:lang w:val="fr-FR"/>
        </w:rPr>
        <w:t xml:space="preserve"> </w:t>
      </w:r>
      <w:proofErr w:type="spellStart"/>
      <w:r w:rsidRPr="00717BBF">
        <w:rPr>
          <w:lang w:val="fr-FR"/>
        </w:rPr>
        <w:t>cele</w:t>
      </w:r>
      <w:proofErr w:type="spellEnd"/>
      <w:r w:rsidRPr="00717BBF">
        <w:rPr>
          <w:lang w:val="fr-FR"/>
        </w:rPr>
        <w:t xml:space="preserve"> </w:t>
      </w:r>
      <w:proofErr w:type="spellStart"/>
      <w:r w:rsidRPr="00717BBF">
        <w:rPr>
          <w:lang w:val="fr-FR"/>
        </w:rPr>
        <w:t>anterioare</w:t>
      </w:r>
      <w:proofErr w:type="spellEnd"/>
      <w:r w:rsidRPr="00717BBF">
        <w:rPr>
          <w:lang w:val="fr-FR"/>
        </w:rPr>
        <w:t xml:space="preserve">, </w:t>
      </w:r>
      <w:proofErr w:type="spellStart"/>
      <w:r w:rsidRPr="00717BBF">
        <w:rPr>
          <w:lang w:val="fr-FR"/>
        </w:rPr>
        <w:t>reglementată</w:t>
      </w:r>
      <w:proofErr w:type="spellEnd"/>
      <w:r w:rsidRPr="00717BBF">
        <w:rPr>
          <w:lang w:val="fr-FR"/>
        </w:rPr>
        <w:t xml:space="preserve"> </w:t>
      </w:r>
      <w:proofErr w:type="spellStart"/>
      <w:r w:rsidRPr="00717BBF">
        <w:rPr>
          <w:lang w:val="fr-FR"/>
        </w:rPr>
        <w:t>prin</w:t>
      </w:r>
      <w:proofErr w:type="spellEnd"/>
      <w:r w:rsidRPr="00717BBF">
        <w:rPr>
          <w:lang w:val="fr-FR"/>
        </w:rPr>
        <w:t xml:space="preserve"> lege, </w:t>
      </w:r>
      <w:proofErr w:type="spellStart"/>
      <w:r w:rsidRPr="00717BBF">
        <w:rPr>
          <w:lang w:val="fr-FR"/>
        </w:rPr>
        <w:t>ori</w:t>
      </w:r>
      <w:proofErr w:type="spellEnd"/>
      <w:r w:rsidRPr="00717BBF">
        <w:rPr>
          <w:lang w:val="fr-FR"/>
        </w:rPr>
        <w:t xml:space="preserve"> face </w:t>
      </w:r>
      <w:proofErr w:type="spellStart"/>
      <w:r w:rsidRPr="00717BBF">
        <w:rPr>
          <w:lang w:val="fr-FR"/>
        </w:rPr>
        <w:t>obiectul</w:t>
      </w:r>
      <w:proofErr w:type="spellEnd"/>
      <w:r w:rsidRPr="00717BBF">
        <w:rPr>
          <w:lang w:val="fr-FR"/>
        </w:rPr>
        <w:t xml:space="preserve"> </w:t>
      </w:r>
      <w:proofErr w:type="spellStart"/>
      <w:r w:rsidRPr="00717BBF">
        <w:rPr>
          <w:lang w:val="fr-FR"/>
        </w:rPr>
        <w:t>unei</w:t>
      </w:r>
      <w:proofErr w:type="spellEnd"/>
      <w:r w:rsidRPr="00717BBF">
        <w:rPr>
          <w:lang w:val="fr-FR"/>
        </w:rPr>
        <w:t xml:space="preserve"> </w:t>
      </w:r>
      <w:proofErr w:type="spellStart"/>
      <w:r w:rsidRPr="00717BBF">
        <w:rPr>
          <w:lang w:val="fr-FR"/>
        </w:rPr>
        <w:t>proceduri</w:t>
      </w:r>
      <w:proofErr w:type="spellEnd"/>
      <w:r w:rsidRPr="00717BBF">
        <w:rPr>
          <w:lang w:val="fr-FR"/>
        </w:rPr>
        <w:t xml:space="preserve"> </w:t>
      </w:r>
      <w:proofErr w:type="spellStart"/>
      <w:r w:rsidRPr="00717BBF">
        <w:rPr>
          <w:lang w:val="fr-FR"/>
        </w:rPr>
        <w:t>legale</w:t>
      </w:r>
      <w:proofErr w:type="spellEnd"/>
      <w:r w:rsidRPr="00717BBF">
        <w:rPr>
          <w:lang w:val="fr-FR"/>
        </w:rPr>
        <w:t xml:space="preserve"> </w:t>
      </w:r>
      <w:proofErr w:type="spellStart"/>
      <w:r w:rsidRPr="00717BBF">
        <w:rPr>
          <w:lang w:val="fr-FR"/>
        </w:rPr>
        <w:t>pentru</w:t>
      </w:r>
      <w:proofErr w:type="spellEnd"/>
      <w:r w:rsidRPr="00717BBF">
        <w:rPr>
          <w:lang w:val="fr-FR"/>
        </w:rPr>
        <w:t xml:space="preserve"> </w:t>
      </w:r>
      <w:proofErr w:type="spellStart"/>
      <w:r w:rsidRPr="00717BBF">
        <w:rPr>
          <w:lang w:val="fr-FR"/>
        </w:rPr>
        <w:t>declararea</w:t>
      </w:r>
      <w:proofErr w:type="spellEnd"/>
      <w:r w:rsidRPr="00717BBF">
        <w:rPr>
          <w:lang w:val="fr-FR"/>
        </w:rPr>
        <w:t xml:space="preserve"> sa </w:t>
      </w:r>
      <w:proofErr w:type="spellStart"/>
      <w:r w:rsidRPr="00717BBF">
        <w:rPr>
          <w:lang w:val="fr-FR"/>
        </w:rPr>
        <w:t>în</w:t>
      </w:r>
      <w:proofErr w:type="spellEnd"/>
      <w:r w:rsidRPr="00717BBF">
        <w:rPr>
          <w:lang w:val="fr-FR"/>
        </w:rPr>
        <w:t xml:space="preserve"> </w:t>
      </w:r>
      <w:proofErr w:type="spellStart"/>
      <w:r w:rsidRPr="00717BBF">
        <w:rPr>
          <w:lang w:val="fr-FR"/>
        </w:rPr>
        <w:t>stare</w:t>
      </w:r>
      <w:proofErr w:type="spellEnd"/>
      <w:r w:rsidRPr="00717BBF">
        <w:rPr>
          <w:lang w:val="fr-FR"/>
        </w:rPr>
        <w:t xml:space="preserve"> de </w:t>
      </w:r>
      <w:proofErr w:type="spellStart"/>
      <w:r w:rsidRPr="00717BBF">
        <w:rPr>
          <w:lang w:val="fr-FR"/>
        </w:rPr>
        <w:t>faliment</w:t>
      </w:r>
      <w:proofErr w:type="spellEnd"/>
      <w:r w:rsidRPr="00717BBF">
        <w:rPr>
          <w:lang w:val="fr-FR"/>
        </w:rPr>
        <w:t xml:space="preserve">, </w:t>
      </w:r>
      <w:proofErr w:type="spellStart"/>
      <w:r w:rsidRPr="00717BBF">
        <w:rPr>
          <w:lang w:val="fr-FR"/>
        </w:rPr>
        <w:t>lichidare</w:t>
      </w:r>
      <w:proofErr w:type="spellEnd"/>
      <w:r w:rsidRPr="00717BBF">
        <w:rPr>
          <w:lang w:val="fr-FR"/>
        </w:rPr>
        <w:t xml:space="preserve">, </w:t>
      </w:r>
      <w:proofErr w:type="spellStart"/>
      <w:r w:rsidRPr="00717BBF">
        <w:rPr>
          <w:lang w:val="fr-FR"/>
        </w:rPr>
        <w:t>conducerea</w:t>
      </w:r>
      <w:proofErr w:type="spellEnd"/>
      <w:r w:rsidRPr="00717BBF">
        <w:rPr>
          <w:lang w:val="fr-FR"/>
        </w:rPr>
        <w:t xml:space="preserve"> </w:t>
      </w:r>
      <w:proofErr w:type="spellStart"/>
      <w:r w:rsidRPr="00717BBF">
        <w:rPr>
          <w:lang w:val="fr-FR"/>
        </w:rPr>
        <w:t>afacerilor</w:t>
      </w:r>
      <w:proofErr w:type="spellEnd"/>
      <w:r w:rsidRPr="00717BBF">
        <w:rPr>
          <w:lang w:val="fr-FR"/>
        </w:rPr>
        <w:t xml:space="preserve"> de un </w:t>
      </w:r>
      <w:proofErr w:type="spellStart"/>
      <w:r w:rsidRPr="00717BBF">
        <w:rPr>
          <w:lang w:val="fr-FR"/>
        </w:rPr>
        <w:t>administrator</w:t>
      </w:r>
      <w:proofErr w:type="spellEnd"/>
      <w:r w:rsidRPr="00717BBF">
        <w:rPr>
          <w:lang w:val="fr-FR"/>
        </w:rPr>
        <w:t xml:space="preserve"> </w:t>
      </w:r>
      <w:proofErr w:type="spellStart"/>
      <w:r w:rsidRPr="00717BBF">
        <w:rPr>
          <w:lang w:val="fr-FR"/>
        </w:rPr>
        <w:t>judiciar</w:t>
      </w:r>
      <w:proofErr w:type="spellEnd"/>
      <w:r w:rsidRPr="00717BBF">
        <w:rPr>
          <w:lang w:val="fr-FR"/>
        </w:rPr>
        <w:t xml:space="preserve"> </w:t>
      </w:r>
      <w:proofErr w:type="spellStart"/>
      <w:r w:rsidRPr="00717BBF">
        <w:rPr>
          <w:lang w:val="fr-FR"/>
        </w:rPr>
        <w:t>sau</w:t>
      </w:r>
      <w:proofErr w:type="spellEnd"/>
      <w:r w:rsidRPr="00717BBF">
        <w:rPr>
          <w:lang w:val="fr-FR"/>
        </w:rPr>
        <w:t xml:space="preserve"> </w:t>
      </w:r>
      <w:proofErr w:type="spellStart"/>
      <w:r w:rsidRPr="00717BBF">
        <w:rPr>
          <w:lang w:val="fr-FR"/>
        </w:rPr>
        <w:t>activităţile</w:t>
      </w:r>
      <w:proofErr w:type="spellEnd"/>
      <w:r w:rsidRPr="00717BBF">
        <w:rPr>
          <w:lang w:val="fr-FR"/>
        </w:rPr>
        <w:t xml:space="preserve"> sale </w:t>
      </w:r>
      <w:proofErr w:type="spellStart"/>
      <w:r w:rsidRPr="00717BBF">
        <w:rPr>
          <w:lang w:val="fr-FR"/>
        </w:rPr>
        <w:t>comerciale</w:t>
      </w:r>
      <w:proofErr w:type="spellEnd"/>
      <w:r w:rsidRPr="00717BBF">
        <w:rPr>
          <w:lang w:val="fr-FR"/>
        </w:rPr>
        <w:t xml:space="preserve"> </w:t>
      </w:r>
      <w:proofErr w:type="spellStart"/>
      <w:r w:rsidRPr="00717BBF">
        <w:rPr>
          <w:lang w:val="fr-FR"/>
        </w:rPr>
        <w:t>sunt</w:t>
      </w:r>
      <w:proofErr w:type="spellEnd"/>
      <w:r w:rsidRPr="00717BBF">
        <w:rPr>
          <w:lang w:val="fr-FR"/>
        </w:rPr>
        <w:t xml:space="preserve"> </w:t>
      </w:r>
      <w:proofErr w:type="spellStart"/>
      <w:r w:rsidRPr="00717BBF">
        <w:rPr>
          <w:lang w:val="fr-FR"/>
        </w:rPr>
        <w:t>suspendate</w:t>
      </w:r>
      <w:proofErr w:type="spellEnd"/>
      <w:r w:rsidRPr="00717BBF">
        <w:rPr>
          <w:lang w:val="fr-FR"/>
        </w:rPr>
        <w:t xml:space="preserve"> </w:t>
      </w:r>
      <w:proofErr w:type="spellStart"/>
      <w:r w:rsidRPr="00717BBF">
        <w:rPr>
          <w:lang w:val="fr-FR"/>
        </w:rPr>
        <w:t>ori</w:t>
      </w:r>
      <w:proofErr w:type="spellEnd"/>
      <w:r w:rsidRPr="00717BBF">
        <w:rPr>
          <w:lang w:val="fr-FR"/>
        </w:rPr>
        <w:t xml:space="preserve"> fac </w:t>
      </w:r>
      <w:proofErr w:type="spellStart"/>
      <w:r w:rsidRPr="00717BBF">
        <w:rPr>
          <w:lang w:val="fr-FR"/>
        </w:rPr>
        <w:t>obiectul</w:t>
      </w:r>
      <w:proofErr w:type="spellEnd"/>
      <w:r w:rsidRPr="00717BBF">
        <w:rPr>
          <w:lang w:val="fr-FR"/>
        </w:rPr>
        <w:t xml:space="preserve"> </w:t>
      </w:r>
      <w:proofErr w:type="spellStart"/>
      <w:r w:rsidRPr="00717BBF">
        <w:rPr>
          <w:lang w:val="fr-FR"/>
        </w:rPr>
        <w:t>unui</w:t>
      </w:r>
      <w:proofErr w:type="spellEnd"/>
      <w:r w:rsidRPr="00717BBF">
        <w:rPr>
          <w:lang w:val="fr-FR"/>
        </w:rPr>
        <w:t xml:space="preserve"> </w:t>
      </w:r>
      <w:proofErr w:type="spellStart"/>
      <w:r w:rsidRPr="00717BBF">
        <w:rPr>
          <w:lang w:val="fr-FR"/>
        </w:rPr>
        <w:t>aranjament</w:t>
      </w:r>
      <w:proofErr w:type="spellEnd"/>
      <w:r w:rsidRPr="00717BBF">
        <w:rPr>
          <w:lang w:val="fr-FR"/>
        </w:rPr>
        <w:t xml:space="preserve"> </w:t>
      </w:r>
      <w:proofErr w:type="spellStart"/>
      <w:r w:rsidRPr="00717BBF">
        <w:rPr>
          <w:lang w:val="fr-FR"/>
        </w:rPr>
        <w:t>cu</w:t>
      </w:r>
      <w:proofErr w:type="spellEnd"/>
      <w:r w:rsidRPr="00717BBF">
        <w:rPr>
          <w:lang w:val="fr-FR"/>
        </w:rPr>
        <w:t xml:space="preserve"> </w:t>
      </w:r>
      <w:proofErr w:type="spellStart"/>
      <w:r w:rsidRPr="00717BBF">
        <w:rPr>
          <w:lang w:val="fr-FR"/>
        </w:rPr>
        <w:t>creditorii</w:t>
      </w:r>
      <w:proofErr w:type="spellEnd"/>
      <w:r w:rsidR="00174625" w:rsidRPr="00717BBF">
        <w:rPr>
          <w:lang w:val="fr-FR"/>
        </w:rPr>
        <w:t>;</w:t>
      </w:r>
    </w:p>
    <w:p w:rsidR="00174625" w:rsidRPr="00A2611D" w:rsidRDefault="00174625" w:rsidP="00174625">
      <w:pPr>
        <w:pStyle w:val="ListParagraph"/>
        <w:numPr>
          <w:ilvl w:val="3"/>
          <w:numId w:val="1"/>
        </w:numPr>
        <w:tabs>
          <w:tab w:val="clear" w:pos="3240"/>
        </w:tabs>
        <w:ind w:left="1260"/>
        <w:jc w:val="both"/>
        <w:rPr>
          <w:lang w:val="fr-FR"/>
        </w:rPr>
      </w:pPr>
      <w:r w:rsidRPr="00A2611D">
        <w:rPr>
          <w:b/>
          <w:lang w:val="fr-FR"/>
        </w:rPr>
        <w:t xml:space="preserve">nu </w:t>
      </w:r>
      <w:proofErr w:type="spellStart"/>
      <w:r w:rsidRPr="00A2611D">
        <w:rPr>
          <w:b/>
          <w:lang w:val="fr-FR"/>
        </w:rPr>
        <w:t>şi</w:t>
      </w:r>
      <w:proofErr w:type="spellEnd"/>
      <w:r w:rsidRPr="00A2611D">
        <w:rPr>
          <w:b/>
          <w:lang w:val="fr-FR"/>
        </w:rPr>
        <w:t xml:space="preserve">-a </w:t>
      </w:r>
      <w:proofErr w:type="spellStart"/>
      <w:r w:rsidRPr="00A2611D">
        <w:rPr>
          <w:b/>
          <w:lang w:val="fr-FR"/>
        </w:rPr>
        <w:t>îndeplinit</w:t>
      </w:r>
      <w:proofErr w:type="spellEnd"/>
      <w:r w:rsidRPr="00A2611D">
        <w:rPr>
          <w:b/>
          <w:lang w:val="fr-FR"/>
        </w:rPr>
        <w:t xml:space="preserve"> </w:t>
      </w:r>
      <w:proofErr w:type="spellStart"/>
      <w:r w:rsidRPr="00A2611D">
        <w:rPr>
          <w:b/>
          <w:lang w:val="fr-FR"/>
        </w:rPr>
        <w:t>obligaţiile</w:t>
      </w:r>
      <w:proofErr w:type="spellEnd"/>
      <w:r w:rsidRPr="00A2611D">
        <w:rPr>
          <w:b/>
          <w:lang w:val="fr-FR"/>
        </w:rPr>
        <w:t xml:space="preserve"> de </w:t>
      </w:r>
      <w:proofErr w:type="spellStart"/>
      <w:r w:rsidRPr="00A2611D">
        <w:rPr>
          <w:b/>
          <w:lang w:val="fr-FR"/>
        </w:rPr>
        <w:t>plată</w:t>
      </w:r>
      <w:proofErr w:type="spellEnd"/>
      <w:r w:rsidRPr="00A2611D">
        <w:rPr>
          <w:b/>
          <w:lang w:val="fr-FR"/>
        </w:rPr>
        <w:t xml:space="preserve"> a </w:t>
      </w:r>
      <w:proofErr w:type="spellStart"/>
      <w:r w:rsidRPr="00A2611D">
        <w:rPr>
          <w:b/>
          <w:lang w:val="fr-FR"/>
        </w:rPr>
        <w:t>impozitelor</w:t>
      </w:r>
      <w:proofErr w:type="spellEnd"/>
      <w:r w:rsidRPr="00A2611D">
        <w:rPr>
          <w:b/>
          <w:lang w:val="fr-FR"/>
        </w:rPr>
        <w:t xml:space="preserve">, </w:t>
      </w:r>
      <w:proofErr w:type="spellStart"/>
      <w:r w:rsidRPr="00A2611D">
        <w:rPr>
          <w:b/>
          <w:lang w:val="fr-FR"/>
        </w:rPr>
        <w:t>taxelor</w:t>
      </w:r>
      <w:proofErr w:type="spellEnd"/>
      <w:r w:rsidRPr="00A2611D">
        <w:rPr>
          <w:b/>
          <w:lang w:val="fr-FR"/>
        </w:rPr>
        <w:t xml:space="preserve"> </w:t>
      </w:r>
      <w:proofErr w:type="spellStart"/>
      <w:r w:rsidRPr="00A2611D">
        <w:rPr>
          <w:b/>
          <w:lang w:val="fr-FR"/>
        </w:rPr>
        <w:t>şi</w:t>
      </w:r>
      <w:proofErr w:type="spellEnd"/>
      <w:r w:rsidRPr="00A2611D">
        <w:rPr>
          <w:b/>
          <w:lang w:val="fr-FR"/>
        </w:rPr>
        <w:t xml:space="preserve"> </w:t>
      </w:r>
      <w:proofErr w:type="spellStart"/>
      <w:r w:rsidRPr="00A2611D">
        <w:rPr>
          <w:b/>
          <w:lang w:val="fr-FR"/>
        </w:rPr>
        <w:t>contribuţiilor</w:t>
      </w:r>
      <w:proofErr w:type="spellEnd"/>
      <w:r w:rsidRPr="00A2611D">
        <w:rPr>
          <w:b/>
          <w:lang w:val="fr-FR"/>
        </w:rPr>
        <w:t xml:space="preserve"> de </w:t>
      </w:r>
      <w:proofErr w:type="spellStart"/>
      <w:r w:rsidRPr="00A2611D">
        <w:rPr>
          <w:b/>
          <w:lang w:val="fr-FR"/>
        </w:rPr>
        <w:t>asigurări</w:t>
      </w:r>
      <w:proofErr w:type="spellEnd"/>
      <w:r w:rsidRPr="00A2611D">
        <w:rPr>
          <w:b/>
          <w:lang w:val="fr-FR"/>
        </w:rPr>
        <w:t xml:space="preserve"> sociale</w:t>
      </w:r>
      <w:r w:rsidRPr="00A2611D">
        <w:rPr>
          <w:lang w:val="fr-FR"/>
        </w:rPr>
        <w:t xml:space="preserve"> </w:t>
      </w:r>
      <w:proofErr w:type="spellStart"/>
      <w:r w:rsidRPr="00A2611D">
        <w:rPr>
          <w:lang w:val="fr-FR"/>
        </w:rPr>
        <w:t>către</w:t>
      </w:r>
      <w:proofErr w:type="spellEnd"/>
      <w:r w:rsidRPr="00A2611D">
        <w:rPr>
          <w:lang w:val="fr-FR"/>
        </w:rPr>
        <w:t xml:space="preserve"> </w:t>
      </w:r>
      <w:proofErr w:type="spellStart"/>
      <w:r w:rsidRPr="00A2611D">
        <w:rPr>
          <w:lang w:val="fr-FR"/>
        </w:rPr>
        <w:t>către</w:t>
      </w:r>
      <w:proofErr w:type="spellEnd"/>
      <w:r w:rsidRPr="00A2611D">
        <w:rPr>
          <w:lang w:val="fr-FR"/>
        </w:rPr>
        <w:t xml:space="preserve"> </w:t>
      </w:r>
      <w:proofErr w:type="spellStart"/>
      <w:r w:rsidRPr="00A2611D">
        <w:rPr>
          <w:lang w:val="fr-FR"/>
        </w:rPr>
        <w:t>bugetele</w:t>
      </w:r>
      <w:proofErr w:type="spellEnd"/>
      <w:r w:rsidRPr="00A2611D">
        <w:rPr>
          <w:lang w:val="fr-FR"/>
        </w:rPr>
        <w:t xml:space="preserve"> </w:t>
      </w:r>
      <w:proofErr w:type="spellStart"/>
      <w:r w:rsidRPr="00A2611D">
        <w:rPr>
          <w:lang w:val="fr-FR"/>
        </w:rPr>
        <w:t>componente</w:t>
      </w:r>
      <w:proofErr w:type="spellEnd"/>
      <w:r w:rsidRPr="00A2611D">
        <w:rPr>
          <w:lang w:val="fr-FR"/>
        </w:rPr>
        <w:t xml:space="preserve"> </w:t>
      </w:r>
      <w:proofErr w:type="spellStart"/>
      <w:r w:rsidRPr="00A2611D">
        <w:rPr>
          <w:lang w:val="fr-FR"/>
        </w:rPr>
        <w:t>ale</w:t>
      </w:r>
      <w:proofErr w:type="spellEnd"/>
      <w:r w:rsidRPr="00A2611D">
        <w:rPr>
          <w:lang w:val="fr-FR"/>
        </w:rPr>
        <w:t xml:space="preserve"> </w:t>
      </w:r>
      <w:proofErr w:type="spellStart"/>
      <w:r w:rsidRPr="00A2611D">
        <w:rPr>
          <w:lang w:val="fr-FR"/>
        </w:rPr>
        <w:t>bugetului</w:t>
      </w:r>
      <w:proofErr w:type="spellEnd"/>
      <w:r w:rsidRPr="00A2611D">
        <w:rPr>
          <w:lang w:val="fr-FR"/>
        </w:rPr>
        <w:t xml:space="preserve"> </w:t>
      </w:r>
      <w:proofErr w:type="spellStart"/>
      <w:r w:rsidRPr="00A2611D">
        <w:rPr>
          <w:lang w:val="fr-FR"/>
        </w:rPr>
        <w:t>general</w:t>
      </w:r>
      <w:proofErr w:type="spellEnd"/>
      <w:r w:rsidRPr="00A2611D">
        <w:rPr>
          <w:lang w:val="fr-FR"/>
        </w:rPr>
        <w:t xml:space="preserve"> </w:t>
      </w:r>
      <w:proofErr w:type="spellStart"/>
      <w:r w:rsidRPr="00A2611D">
        <w:rPr>
          <w:lang w:val="fr-FR"/>
        </w:rPr>
        <w:t>consolidat</w:t>
      </w:r>
      <w:proofErr w:type="spellEnd"/>
      <w:r w:rsidRPr="00A2611D">
        <w:rPr>
          <w:lang w:val="fr-FR"/>
        </w:rPr>
        <w:t xml:space="preserve">, </w:t>
      </w:r>
      <w:proofErr w:type="spellStart"/>
      <w:r w:rsidRPr="00A2611D">
        <w:rPr>
          <w:lang w:val="fr-FR"/>
        </w:rPr>
        <w:t>și</w:t>
      </w:r>
      <w:proofErr w:type="spellEnd"/>
      <w:r w:rsidRPr="00A2611D">
        <w:rPr>
          <w:lang w:val="fr-FR"/>
        </w:rPr>
        <w:t xml:space="preserve"> </w:t>
      </w:r>
      <w:proofErr w:type="spellStart"/>
      <w:r w:rsidRPr="00A2611D">
        <w:rPr>
          <w:lang w:val="fr-FR"/>
        </w:rPr>
        <w:t>bugetului</w:t>
      </w:r>
      <w:proofErr w:type="spellEnd"/>
      <w:r w:rsidRPr="00A2611D">
        <w:rPr>
          <w:lang w:val="fr-FR"/>
        </w:rPr>
        <w:t xml:space="preserve"> local </w:t>
      </w:r>
      <w:proofErr w:type="spellStart"/>
      <w:r w:rsidRPr="00A2611D">
        <w:rPr>
          <w:lang w:val="fr-FR"/>
        </w:rPr>
        <w:t>în</w:t>
      </w:r>
      <w:proofErr w:type="spellEnd"/>
      <w:r w:rsidRPr="00A2611D">
        <w:rPr>
          <w:lang w:val="fr-FR"/>
        </w:rPr>
        <w:t xml:space="preserve"> </w:t>
      </w:r>
      <w:proofErr w:type="spellStart"/>
      <w:r w:rsidRPr="00A2611D">
        <w:rPr>
          <w:lang w:val="fr-FR"/>
        </w:rPr>
        <w:t>conformitate</w:t>
      </w:r>
      <w:proofErr w:type="spellEnd"/>
      <w:r w:rsidRPr="00A2611D">
        <w:rPr>
          <w:lang w:val="fr-FR"/>
        </w:rPr>
        <w:t xml:space="preserve"> </w:t>
      </w:r>
      <w:proofErr w:type="spellStart"/>
      <w:r w:rsidRPr="00A2611D">
        <w:rPr>
          <w:lang w:val="fr-FR"/>
        </w:rPr>
        <w:t>cu</w:t>
      </w:r>
      <w:proofErr w:type="spellEnd"/>
      <w:r w:rsidRPr="00A2611D">
        <w:rPr>
          <w:lang w:val="fr-FR"/>
        </w:rPr>
        <w:t xml:space="preserve"> </w:t>
      </w:r>
      <w:proofErr w:type="spellStart"/>
      <w:r w:rsidRPr="00A2611D">
        <w:rPr>
          <w:lang w:val="fr-FR"/>
        </w:rPr>
        <w:t>prevederile</w:t>
      </w:r>
      <w:proofErr w:type="spellEnd"/>
      <w:r w:rsidRPr="00A2611D">
        <w:rPr>
          <w:lang w:val="fr-FR"/>
        </w:rPr>
        <w:t xml:space="preserve"> </w:t>
      </w:r>
      <w:proofErr w:type="spellStart"/>
      <w:r w:rsidRPr="00A2611D">
        <w:rPr>
          <w:lang w:val="fr-FR"/>
        </w:rPr>
        <w:t>legale</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vigoare</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România</w:t>
      </w:r>
      <w:proofErr w:type="spellEnd"/>
      <w:r w:rsidRPr="00A2611D">
        <w:rPr>
          <w:lang w:val="fr-FR"/>
        </w:rPr>
        <w:t>;</w:t>
      </w:r>
    </w:p>
    <w:p w:rsidR="00174625" w:rsidRPr="00730F4D" w:rsidRDefault="00174625" w:rsidP="00174625">
      <w:pPr>
        <w:pStyle w:val="ListParagraph"/>
        <w:numPr>
          <w:ilvl w:val="3"/>
          <w:numId w:val="1"/>
        </w:numPr>
        <w:tabs>
          <w:tab w:val="clear" w:pos="3240"/>
        </w:tabs>
        <w:ind w:left="1260"/>
        <w:jc w:val="both"/>
        <w:rPr>
          <w:lang w:val="fr-FR"/>
        </w:rPr>
      </w:pPr>
      <w:proofErr w:type="spellStart"/>
      <w:r w:rsidRPr="00730F4D">
        <w:rPr>
          <w:i/>
          <w:color w:val="FF0000"/>
          <w:lang w:val="fr-FR"/>
        </w:rPr>
        <w:t>Solicitantul</w:t>
      </w:r>
      <w:proofErr w:type="spellEnd"/>
      <w:r w:rsidRPr="00730F4D">
        <w:rPr>
          <w:i/>
          <w:color w:val="FF0000"/>
          <w:lang w:val="fr-FR"/>
        </w:rPr>
        <w:t>/</w:t>
      </w:r>
      <w:proofErr w:type="spellStart"/>
      <w:r w:rsidRPr="00730F4D">
        <w:rPr>
          <w:i/>
          <w:color w:val="FF0000"/>
          <w:lang w:val="fr-FR"/>
        </w:rPr>
        <w:t>reprezentantul</w:t>
      </w:r>
      <w:proofErr w:type="spellEnd"/>
      <w:r w:rsidRPr="00730F4D">
        <w:rPr>
          <w:i/>
          <w:color w:val="FF0000"/>
          <w:lang w:val="fr-FR"/>
        </w:rPr>
        <w:t xml:space="preserve"> </w:t>
      </w:r>
      <w:proofErr w:type="spellStart"/>
      <w:r w:rsidRPr="00730F4D">
        <w:rPr>
          <w:i/>
          <w:color w:val="FF0000"/>
          <w:lang w:val="fr-FR"/>
        </w:rPr>
        <w:t>legal</w:t>
      </w:r>
      <w:proofErr w:type="spellEnd"/>
      <w:r w:rsidRPr="00730F4D">
        <w:rPr>
          <w:i/>
          <w:color w:val="FF0000"/>
          <w:lang w:val="fr-FR"/>
        </w:rPr>
        <w:t xml:space="preserve"> al </w:t>
      </w:r>
      <w:proofErr w:type="spellStart"/>
      <w:r w:rsidRPr="00730F4D">
        <w:rPr>
          <w:i/>
          <w:color w:val="FF0000"/>
          <w:lang w:val="fr-FR"/>
        </w:rPr>
        <w:t>Solicitantului</w:t>
      </w:r>
      <w:proofErr w:type="spellEnd"/>
      <w:r w:rsidRPr="00730F4D">
        <w:rPr>
          <w:b/>
          <w:color w:val="FF0000"/>
          <w:lang w:val="fr-FR"/>
        </w:rPr>
        <w:t xml:space="preserve"> </w:t>
      </w:r>
      <w:r w:rsidRPr="00730F4D">
        <w:rPr>
          <w:b/>
          <w:lang w:val="fr-FR"/>
        </w:rPr>
        <w:t xml:space="preserve">a </w:t>
      </w:r>
      <w:proofErr w:type="spellStart"/>
      <w:r w:rsidRPr="00730F4D">
        <w:rPr>
          <w:b/>
          <w:lang w:val="fr-FR"/>
        </w:rPr>
        <w:t>suferit</w:t>
      </w:r>
      <w:proofErr w:type="spellEnd"/>
      <w:r w:rsidRPr="00730F4D">
        <w:rPr>
          <w:b/>
          <w:lang w:val="fr-FR"/>
        </w:rPr>
        <w:t xml:space="preserve"> </w:t>
      </w:r>
      <w:proofErr w:type="spellStart"/>
      <w:r w:rsidRPr="00730F4D">
        <w:rPr>
          <w:b/>
          <w:lang w:val="fr-FR"/>
        </w:rPr>
        <w:t>condamnări</w:t>
      </w:r>
      <w:proofErr w:type="spellEnd"/>
      <w:r w:rsidRPr="00730F4D">
        <w:rPr>
          <w:b/>
          <w:lang w:val="fr-FR"/>
        </w:rPr>
        <w:t xml:space="preserve"> </w:t>
      </w:r>
      <w:proofErr w:type="spellStart"/>
      <w:r w:rsidRPr="00730F4D">
        <w:rPr>
          <w:b/>
          <w:lang w:val="fr-FR"/>
        </w:rPr>
        <w:t>definitive</w:t>
      </w:r>
      <w:proofErr w:type="spellEnd"/>
      <w:r w:rsidRPr="00730F4D">
        <w:rPr>
          <w:lang w:val="fr-FR"/>
        </w:rPr>
        <w:t xml:space="preserve"> </w:t>
      </w:r>
      <w:proofErr w:type="spellStart"/>
      <w:r w:rsidRPr="00730F4D">
        <w:rPr>
          <w:lang w:val="fr-FR"/>
        </w:rPr>
        <w:t>datorate</w:t>
      </w:r>
      <w:proofErr w:type="spellEnd"/>
      <w:r w:rsidRPr="00730F4D">
        <w:rPr>
          <w:lang w:val="fr-FR"/>
        </w:rPr>
        <w:t xml:space="preserve"> </w:t>
      </w:r>
      <w:proofErr w:type="spellStart"/>
      <w:r w:rsidRPr="00730F4D">
        <w:rPr>
          <w:lang w:val="fr-FR"/>
        </w:rPr>
        <w:t>unei</w:t>
      </w:r>
      <w:proofErr w:type="spellEnd"/>
      <w:r w:rsidRPr="00730F4D">
        <w:rPr>
          <w:lang w:val="fr-FR"/>
        </w:rPr>
        <w:t xml:space="preserve"> conduite </w:t>
      </w:r>
      <w:proofErr w:type="spellStart"/>
      <w:r w:rsidRPr="00730F4D">
        <w:rPr>
          <w:lang w:val="fr-FR"/>
        </w:rPr>
        <w:t>profesionale</w:t>
      </w:r>
      <w:proofErr w:type="spellEnd"/>
      <w:r w:rsidRPr="00730F4D">
        <w:rPr>
          <w:lang w:val="fr-FR"/>
        </w:rPr>
        <w:t xml:space="preserve"> </w:t>
      </w:r>
      <w:proofErr w:type="spellStart"/>
      <w:r w:rsidRPr="00730F4D">
        <w:rPr>
          <w:lang w:val="fr-FR"/>
        </w:rPr>
        <w:t>îndreptată</w:t>
      </w:r>
      <w:proofErr w:type="spellEnd"/>
      <w:r w:rsidRPr="00730F4D">
        <w:rPr>
          <w:lang w:val="fr-FR"/>
        </w:rPr>
        <w:t xml:space="preserve"> </w:t>
      </w:r>
      <w:proofErr w:type="spellStart"/>
      <w:r w:rsidRPr="00730F4D">
        <w:rPr>
          <w:lang w:val="fr-FR"/>
        </w:rPr>
        <w:t>împotriva</w:t>
      </w:r>
      <w:proofErr w:type="spellEnd"/>
      <w:r w:rsidRPr="00730F4D">
        <w:rPr>
          <w:lang w:val="fr-FR"/>
        </w:rPr>
        <w:t xml:space="preserve"> </w:t>
      </w:r>
      <w:proofErr w:type="spellStart"/>
      <w:r w:rsidRPr="00730F4D">
        <w:rPr>
          <w:lang w:val="fr-FR"/>
        </w:rPr>
        <w:t>legii</w:t>
      </w:r>
      <w:proofErr w:type="spellEnd"/>
      <w:r w:rsidRPr="00730F4D">
        <w:rPr>
          <w:lang w:val="fr-FR"/>
        </w:rPr>
        <w:t xml:space="preserve">, </w:t>
      </w:r>
      <w:proofErr w:type="spellStart"/>
      <w:r w:rsidRPr="00730F4D">
        <w:rPr>
          <w:lang w:val="fr-FR"/>
        </w:rPr>
        <w:t>decizie</w:t>
      </w:r>
      <w:proofErr w:type="spellEnd"/>
      <w:r w:rsidRPr="00730F4D">
        <w:rPr>
          <w:lang w:val="fr-FR"/>
        </w:rPr>
        <w:t xml:space="preserve"> </w:t>
      </w:r>
      <w:proofErr w:type="spellStart"/>
      <w:r w:rsidRPr="00730F4D">
        <w:rPr>
          <w:lang w:val="fr-FR"/>
        </w:rPr>
        <w:t>formulată</w:t>
      </w:r>
      <w:proofErr w:type="spellEnd"/>
      <w:r w:rsidRPr="00730F4D">
        <w:rPr>
          <w:lang w:val="fr-FR"/>
        </w:rPr>
        <w:t xml:space="preserve"> de o </w:t>
      </w:r>
      <w:proofErr w:type="spellStart"/>
      <w:r w:rsidRPr="00730F4D">
        <w:rPr>
          <w:lang w:val="fr-FR"/>
        </w:rPr>
        <w:t>autoritate</w:t>
      </w:r>
      <w:proofErr w:type="spellEnd"/>
      <w:r w:rsidRPr="00730F4D">
        <w:rPr>
          <w:lang w:val="fr-FR"/>
        </w:rPr>
        <w:t xml:space="preserve"> de </w:t>
      </w:r>
      <w:proofErr w:type="spellStart"/>
      <w:r w:rsidRPr="00730F4D">
        <w:rPr>
          <w:lang w:val="fr-FR"/>
        </w:rPr>
        <w:t>judecată</w:t>
      </w:r>
      <w:proofErr w:type="spellEnd"/>
      <w:r w:rsidRPr="00730F4D">
        <w:rPr>
          <w:lang w:val="fr-FR"/>
        </w:rPr>
        <w:t xml:space="preserve"> </w:t>
      </w:r>
      <w:proofErr w:type="gramStart"/>
      <w:r w:rsidRPr="00730F4D">
        <w:rPr>
          <w:lang w:val="fr-FR"/>
        </w:rPr>
        <w:t>ce</w:t>
      </w:r>
      <w:proofErr w:type="gramEnd"/>
      <w:r w:rsidRPr="00730F4D">
        <w:rPr>
          <w:lang w:val="fr-FR"/>
        </w:rPr>
        <w:t xml:space="preserve"> are </w:t>
      </w:r>
      <w:proofErr w:type="spellStart"/>
      <w:r w:rsidRPr="00730F4D">
        <w:rPr>
          <w:lang w:val="fr-FR"/>
        </w:rPr>
        <w:t>forţă</w:t>
      </w:r>
      <w:proofErr w:type="spellEnd"/>
      <w:r w:rsidRPr="00730F4D">
        <w:rPr>
          <w:lang w:val="fr-FR"/>
        </w:rPr>
        <w:t xml:space="preserve"> de </w:t>
      </w:r>
      <w:proofErr w:type="spellStart"/>
      <w:r w:rsidRPr="00730F4D">
        <w:rPr>
          <w:lang w:val="fr-FR"/>
        </w:rPr>
        <w:t>res</w:t>
      </w:r>
      <w:proofErr w:type="spellEnd"/>
      <w:r w:rsidRPr="00730F4D">
        <w:rPr>
          <w:lang w:val="fr-FR"/>
        </w:rPr>
        <w:t xml:space="preserve"> </w:t>
      </w:r>
      <w:proofErr w:type="spellStart"/>
      <w:r w:rsidRPr="00730F4D">
        <w:rPr>
          <w:lang w:val="fr-FR"/>
        </w:rPr>
        <w:t>judicata</w:t>
      </w:r>
      <w:proofErr w:type="spellEnd"/>
      <w:r w:rsidRPr="00730F4D">
        <w:rPr>
          <w:lang w:val="fr-FR"/>
        </w:rPr>
        <w:t>;</w:t>
      </w:r>
    </w:p>
    <w:p w:rsidR="004709CF" w:rsidRPr="00FD58A7" w:rsidRDefault="00174625" w:rsidP="00FD58A7">
      <w:pPr>
        <w:pStyle w:val="ListParagraph"/>
        <w:numPr>
          <w:ilvl w:val="3"/>
          <w:numId w:val="1"/>
        </w:numPr>
        <w:tabs>
          <w:tab w:val="clear" w:pos="3240"/>
          <w:tab w:val="left" w:pos="1276"/>
        </w:tabs>
        <w:ind w:left="1276" w:hanging="425"/>
        <w:jc w:val="both"/>
        <w:rPr>
          <w:lang w:val="fr-FR"/>
        </w:rPr>
      </w:pPr>
      <w:proofErr w:type="spellStart"/>
      <w:r w:rsidRPr="00A2611D">
        <w:rPr>
          <w:i/>
          <w:color w:val="FF0000"/>
          <w:lang w:val="fr-FR"/>
        </w:rPr>
        <w:t>Solicitantul</w:t>
      </w:r>
      <w:proofErr w:type="spellEnd"/>
      <w:r w:rsidRPr="00A2611D">
        <w:rPr>
          <w:i/>
          <w:color w:val="FF0000"/>
          <w:lang w:val="fr-FR"/>
        </w:rPr>
        <w:t>/</w:t>
      </w:r>
      <w:proofErr w:type="spellStart"/>
      <w:r w:rsidRPr="00A2611D">
        <w:rPr>
          <w:i/>
          <w:color w:val="FF0000"/>
          <w:lang w:val="fr-FR"/>
        </w:rPr>
        <w:t>reprezentantul</w:t>
      </w:r>
      <w:proofErr w:type="spellEnd"/>
      <w:r w:rsidRPr="00A2611D">
        <w:rPr>
          <w:i/>
          <w:color w:val="FF0000"/>
          <w:lang w:val="fr-FR"/>
        </w:rPr>
        <w:t xml:space="preserve"> </w:t>
      </w:r>
      <w:proofErr w:type="spellStart"/>
      <w:r w:rsidRPr="00A2611D">
        <w:rPr>
          <w:i/>
          <w:color w:val="FF0000"/>
          <w:lang w:val="fr-FR"/>
        </w:rPr>
        <w:t>legal</w:t>
      </w:r>
      <w:proofErr w:type="spellEnd"/>
      <w:r w:rsidRPr="00A2611D">
        <w:rPr>
          <w:i/>
          <w:color w:val="FF0000"/>
          <w:lang w:val="fr-FR"/>
        </w:rPr>
        <w:t xml:space="preserve"> al </w:t>
      </w:r>
      <w:proofErr w:type="spellStart"/>
      <w:r w:rsidRPr="002C2397">
        <w:rPr>
          <w:b/>
          <w:i/>
          <w:color w:val="FF0000"/>
          <w:lang w:val="fr-FR"/>
        </w:rPr>
        <w:t>Solicitantului</w:t>
      </w:r>
      <w:proofErr w:type="spellEnd"/>
      <w:r w:rsidRPr="002C2397">
        <w:rPr>
          <w:b/>
          <w:color w:val="FF0000"/>
          <w:lang w:val="fr-FR"/>
        </w:rPr>
        <w:t xml:space="preserve"> </w:t>
      </w:r>
      <w:r w:rsidRPr="002C2397">
        <w:rPr>
          <w:b/>
          <w:lang w:val="fr-FR"/>
        </w:rPr>
        <w:t xml:space="preserve">a </w:t>
      </w:r>
      <w:proofErr w:type="spellStart"/>
      <w:r w:rsidRPr="002C2397">
        <w:rPr>
          <w:b/>
          <w:lang w:val="fr-FR"/>
        </w:rPr>
        <w:t>fost</w:t>
      </w:r>
      <w:proofErr w:type="spellEnd"/>
      <w:r w:rsidRPr="002C2397">
        <w:rPr>
          <w:b/>
          <w:lang w:val="fr-FR"/>
        </w:rPr>
        <w:t xml:space="preserve"> </w:t>
      </w:r>
      <w:proofErr w:type="spellStart"/>
      <w:r w:rsidRPr="002C2397">
        <w:rPr>
          <w:b/>
          <w:lang w:val="fr-FR"/>
        </w:rPr>
        <w:t>subiectul</w:t>
      </w:r>
      <w:proofErr w:type="spellEnd"/>
      <w:r w:rsidRPr="002C2397">
        <w:rPr>
          <w:b/>
          <w:lang w:val="fr-FR"/>
        </w:rPr>
        <w:t xml:space="preserve"> </w:t>
      </w:r>
      <w:proofErr w:type="spellStart"/>
      <w:r w:rsidRPr="002C2397">
        <w:rPr>
          <w:b/>
          <w:lang w:val="fr-FR"/>
        </w:rPr>
        <w:t>unei</w:t>
      </w:r>
      <w:proofErr w:type="spellEnd"/>
      <w:r w:rsidRPr="002C2397">
        <w:rPr>
          <w:b/>
          <w:lang w:val="fr-FR"/>
        </w:rPr>
        <w:t xml:space="preserve"> </w:t>
      </w:r>
      <w:proofErr w:type="spellStart"/>
      <w:r w:rsidRPr="002C2397">
        <w:rPr>
          <w:b/>
          <w:lang w:val="fr-FR"/>
        </w:rPr>
        <w:t>judecăţi</w:t>
      </w:r>
      <w:proofErr w:type="spellEnd"/>
      <w:r w:rsidRPr="002C2397">
        <w:rPr>
          <w:b/>
          <w:lang w:val="fr-FR"/>
        </w:rPr>
        <w:t xml:space="preserve"> de tip </w:t>
      </w:r>
      <w:proofErr w:type="spellStart"/>
      <w:r w:rsidRPr="002C2397">
        <w:rPr>
          <w:b/>
          <w:lang w:val="fr-FR"/>
        </w:rPr>
        <w:t>res</w:t>
      </w:r>
      <w:proofErr w:type="spellEnd"/>
      <w:r w:rsidRPr="002C2397">
        <w:rPr>
          <w:b/>
          <w:lang w:val="fr-FR"/>
        </w:rPr>
        <w:t xml:space="preserve"> </w:t>
      </w:r>
      <w:proofErr w:type="spellStart"/>
      <w:r w:rsidRPr="002C2397">
        <w:rPr>
          <w:b/>
          <w:lang w:val="fr-FR"/>
        </w:rPr>
        <w:t>judicata</w:t>
      </w:r>
      <w:proofErr w:type="spellEnd"/>
      <w:r w:rsidRPr="002C2397">
        <w:rPr>
          <w:b/>
          <w:lang w:val="fr-FR"/>
        </w:rPr>
        <w:t xml:space="preserve"> </w:t>
      </w:r>
      <w:proofErr w:type="spellStart"/>
      <w:r w:rsidRPr="002C2397">
        <w:rPr>
          <w:b/>
          <w:lang w:val="fr-FR"/>
        </w:rPr>
        <w:t>pentru</w:t>
      </w:r>
      <w:proofErr w:type="spellEnd"/>
      <w:r w:rsidRPr="002C2397">
        <w:rPr>
          <w:b/>
          <w:lang w:val="fr-FR"/>
        </w:rPr>
        <w:t xml:space="preserve"> </w:t>
      </w:r>
      <w:proofErr w:type="spellStart"/>
      <w:r w:rsidRPr="002C2397">
        <w:rPr>
          <w:b/>
          <w:lang w:val="fr-FR"/>
        </w:rPr>
        <w:t>fraudă</w:t>
      </w:r>
      <w:proofErr w:type="spellEnd"/>
      <w:r w:rsidRPr="002C2397">
        <w:rPr>
          <w:b/>
          <w:lang w:val="fr-FR"/>
        </w:rPr>
        <w:t xml:space="preserve">, </w:t>
      </w:r>
      <w:proofErr w:type="spellStart"/>
      <w:r w:rsidRPr="002C2397">
        <w:rPr>
          <w:b/>
          <w:lang w:val="fr-FR"/>
        </w:rPr>
        <w:t>corupţie</w:t>
      </w:r>
      <w:proofErr w:type="spellEnd"/>
      <w:r w:rsidRPr="002C2397">
        <w:rPr>
          <w:b/>
          <w:lang w:val="fr-FR"/>
        </w:rPr>
        <w:t xml:space="preserve">, </w:t>
      </w:r>
      <w:proofErr w:type="spellStart"/>
      <w:r w:rsidRPr="002C2397">
        <w:rPr>
          <w:b/>
          <w:lang w:val="fr-FR"/>
        </w:rPr>
        <w:t>implicarea</w:t>
      </w:r>
      <w:proofErr w:type="spellEnd"/>
      <w:r w:rsidRPr="002C2397">
        <w:rPr>
          <w:b/>
          <w:lang w:val="fr-FR"/>
        </w:rPr>
        <w:t xml:space="preserve"> </w:t>
      </w:r>
      <w:proofErr w:type="spellStart"/>
      <w:r w:rsidRPr="002C2397">
        <w:rPr>
          <w:b/>
          <w:lang w:val="fr-FR"/>
        </w:rPr>
        <w:t>în</w:t>
      </w:r>
      <w:proofErr w:type="spellEnd"/>
      <w:r w:rsidRPr="002C2397">
        <w:rPr>
          <w:b/>
          <w:lang w:val="fr-FR"/>
        </w:rPr>
        <w:t xml:space="preserve"> </w:t>
      </w:r>
      <w:proofErr w:type="spellStart"/>
      <w:r w:rsidRPr="002C2397">
        <w:rPr>
          <w:b/>
          <w:lang w:val="fr-FR"/>
        </w:rPr>
        <w:t>organizaţii</w:t>
      </w:r>
      <w:proofErr w:type="spellEnd"/>
      <w:r w:rsidRPr="002C2397">
        <w:rPr>
          <w:b/>
          <w:lang w:val="fr-FR"/>
        </w:rPr>
        <w:t xml:space="preserve"> </w:t>
      </w:r>
      <w:proofErr w:type="spellStart"/>
      <w:r w:rsidRPr="002C2397">
        <w:rPr>
          <w:b/>
          <w:lang w:val="fr-FR"/>
        </w:rPr>
        <w:t>criminale</w:t>
      </w:r>
      <w:proofErr w:type="spellEnd"/>
      <w:r w:rsidRPr="00A2611D">
        <w:rPr>
          <w:lang w:val="fr-FR"/>
        </w:rPr>
        <w:t xml:space="preserve"> </w:t>
      </w:r>
      <w:proofErr w:type="spellStart"/>
      <w:r w:rsidRPr="00A2611D">
        <w:rPr>
          <w:lang w:val="fr-FR"/>
        </w:rPr>
        <w:t>sau</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alte</w:t>
      </w:r>
      <w:proofErr w:type="spellEnd"/>
      <w:r w:rsidRPr="00A2611D">
        <w:rPr>
          <w:lang w:val="fr-FR"/>
        </w:rPr>
        <w:t xml:space="preserve"> </w:t>
      </w:r>
      <w:proofErr w:type="spellStart"/>
      <w:r w:rsidRPr="00A2611D">
        <w:rPr>
          <w:lang w:val="fr-FR"/>
        </w:rPr>
        <w:t>activităţi</w:t>
      </w:r>
      <w:proofErr w:type="spellEnd"/>
      <w:r w:rsidRPr="00A2611D">
        <w:rPr>
          <w:lang w:val="fr-FR"/>
        </w:rPr>
        <w:t xml:space="preserve"> </w:t>
      </w:r>
      <w:proofErr w:type="spellStart"/>
      <w:r w:rsidRPr="00A2611D">
        <w:rPr>
          <w:lang w:val="fr-FR"/>
        </w:rPr>
        <w:t>ilegale</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detrimentul</w:t>
      </w:r>
      <w:proofErr w:type="spellEnd"/>
      <w:r w:rsidRPr="00A2611D">
        <w:rPr>
          <w:lang w:val="fr-FR"/>
        </w:rPr>
        <w:t xml:space="preserve"> </w:t>
      </w:r>
      <w:proofErr w:type="spellStart"/>
      <w:r w:rsidRPr="00A2611D">
        <w:rPr>
          <w:lang w:val="fr-FR"/>
        </w:rPr>
        <w:t>intereselor</w:t>
      </w:r>
      <w:proofErr w:type="spellEnd"/>
      <w:r w:rsidRPr="00A2611D">
        <w:rPr>
          <w:lang w:val="fr-FR"/>
        </w:rPr>
        <w:t xml:space="preserve"> </w:t>
      </w:r>
      <w:proofErr w:type="spellStart"/>
      <w:r w:rsidRPr="00A2611D">
        <w:rPr>
          <w:lang w:val="fr-FR"/>
        </w:rPr>
        <w:t>financiare</w:t>
      </w:r>
      <w:proofErr w:type="spellEnd"/>
      <w:r w:rsidRPr="00A2611D">
        <w:rPr>
          <w:lang w:val="fr-FR"/>
        </w:rPr>
        <w:t xml:space="preserve"> </w:t>
      </w:r>
      <w:proofErr w:type="spellStart"/>
      <w:r w:rsidRPr="00A2611D">
        <w:rPr>
          <w:lang w:val="fr-FR"/>
        </w:rPr>
        <w:t>ale</w:t>
      </w:r>
      <w:proofErr w:type="spellEnd"/>
      <w:r w:rsidRPr="00A2611D">
        <w:rPr>
          <w:lang w:val="fr-FR"/>
        </w:rPr>
        <w:t xml:space="preserve"> </w:t>
      </w:r>
      <w:proofErr w:type="spellStart"/>
      <w:r w:rsidRPr="00A2611D">
        <w:rPr>
          <w:lang w:val="fr-FR"/>
        </w:rPr>
        <w:t>Comunităţii</w:t>
      </w:r>
      <w:proofErr w:type="spellEnd"/>
      <w:r w:rsidRPr="00A2611D">
        <w:rPr>
          <w:lang w:val="fr-FR"/>
        </w:rPr>
        <w:t xml:space="preserve"> </w:t>
      </w:r>
      <w:proofErr w:type="spellStart"/>
      <w:r w:rsidRPr="00A2611D">
        <w:rPr>
          <w:lang w:val="fr-FR"/>
        </w:rPr>
        <w:t>Europene</w:t>
      </w:r>
      <w:proofErr w:type="spellEnd"/>
      <w:r w:rsidRPr="00A2611D">
        <w:rPr>
          <w:lang w:val="fr-FR"/>
        </w:rPr>
        <w:t>;</w:t>
      </w:r>
    </w:p>
    <w:p w:rsidR="003D7CCC" w:rsidRPr="00174625" w:rsidRDefault="00174625" w:rsidP="009029FA">
      <w:pPr>
        <w:numPr>
          <w:ilvl w:val="0"/>
          <w:numId w:val="1"/>
        </w:numPr>
        <w:autoSpaceDE w:val="0"/>
        <w:autoSpaceDN w:val="0"/>
        <w:adjustRightInd w:val="0"/>
        <w:ind w:hanging="630"/>
        <w:jc w:val="both"/>
        <w:rPr>
          <w:lang w:val="ro-RO"/>
        </w:rPr>
      </w:pPr>
      <w:r w:rsidRPr="00174625">
        <w:rPr>
          <w:lang w:val="ro-RO"/>
        </w:rPr>
        <w:t>imobilele supuse investiţiei îndeplinesc cumulativ următoarele condiţii la data depunerii cererii de finanţare</w:t>
      </w:r>
      <w:r w:rsidR="003D7CCC" w:rsidRPr="00174625">
        <w:rPr>
          <w:lang w:val="ro-RO"/>
        </w:rPr>
        <w:t>:</w:t>
      </w:r>
    </w:p>
    <w:p w:rsidR="00174625" w:rsidRPr="00174625" w:rsidRDefault="00174625" w:rsidP="003D7CCC">
      <w:pPr>
        <w:numPr>
          <w:ilvl w:val="1"/>
          <w:numId w:val="1"/>
        </w:numPr>
        <w:tabs>
          <w:tab w:val="clear" w:pos="1800"/>
          <w:tab w:val="num" w:pos="1440"/>
        </w:tabs>
        <w:autoSpaceDE w:val="0"/>
        <w:autoSpaceDN w:val="0"/>
        <w:adjustRightInd w:val="0"/>
        <w:ind w:left="1440"/>
        <w:jc w:val="both"/>
        <w:rPr>
          <w:lang w:val="ro-RO"/>
        </w:rPr>
      </w:pPr>
      <w:r w:rsidRPr="00174625">
        <w:rPr>
          <w:b/>
          <w:lang w:val="ro-RO"/>
        </w:rPr>
        <w:t>sunt</w:t>
      </w:r>
      <w:r w:rsidR="003D7CCC" w:rsidRPr="00174625">
        <w:rPr>
          <w:b/>
          <w:lang w:val="ro-RO"/>
        </w:rPr>
        <w:t xml:space="preserve"> disponibil</w:t>
      </w:r>
      <w:r w:rsidRPr="00174625">
        <w:rPr>
          <w:b/>
          <w:lang w:val="ro-RO"/>
        </w:rPr>
        <w:t>e</w:t>
      </w:r>
      <w:r w:rsidR="003D7CCC" w:rsidRPr="00174625">
        <w:rPr>
          <w:b/>
          <w:lang w:val="ro-RO"/>
        </w:rPr>
        <w:t xml:space="preserve"> pentru investiții </w:t>
      </w:r>
    </w:p>
    <w:p w:rsidR="003D7CCC" w:rsidRPr="00174625" w:rsidRDefault="003D7CCC" w:rsidP="003D7CCC">
      <w:pPr>
        <w:numPr>
          <w:ilvl w:val="1"/>
          <w:numId w:val="1"/>
        </w:numPr>
        <w:tabs>
          <w:tab w:val="clear" w:pos="1800"/>
          <w:tab w:val="num" w:pos="1440"/>
        </w:tabs>
        <w:autoSpaceDE w:val="0"/>
        <w:autoSpaceDN w:val="0"/>
        <w:adjustRightInd w:val="0"/>
        <w:ind w:left="1440"/>
        <w:jc w:val="both"/>
        <w:rPr>
          <w:lang w:val="ro-RO"/>
        </w:rPr>
      </w:pPr>
      <w:r w:rsidRPr="00174625">
        <w:rPr>
          <w:b/>
          <w:lang w:val="ro-RO"/>
        </w:rPr>
        <w:t>sunt libere de orice sarcini</w:t>
      </w:r>
      <w:r w:rsidRPr="00174625">
        <w:rPr>
          <w:rFonts w:eastAsia="Calibri"/>
          <w:lang w:val="ro-RO"/>
        </w:rPr>
        <w:t>,</w:t>
      </w:r>
      <w:r w:rsidRPr="00174625">
        <w:rPr>
          <w:lang w:val="ro-RO"/>
        </w:rPr>
        <w:t xml:space="preserve"> în sensul că nu este afectat de limitări legale, convenționale, judiciare ale dreptului real invocat, incompatibile cu realizarea activităților proiectului</w:t>
      </w:r>
      <w:ins w:id="1" w:author="Alina Medaru" w:date="2017-10-31T15:17:00Z">
        <w:r w:rsidR="005B6B91">
          <w:rPr>
            <w:lang w:val="ro-RO"/>
          </w:rPr>
          <w:t xml:space="preserve"> </w:t>
        </w:r>
      </w:ins>
    </w:p>
    <w:p w:rsidR="003D7CCC" w:rsidRPr="003D7CCC" w:rsidRDefault="003D7CCC" w:rsidP="003D7CCC">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unor litigii</w:t>
      </w:r>
      <w:r w:rsidRPr="003D7CCC">
        <w:rPr>
          <w:lang w:val="ro-RO"/>
        </w:rPr>
        <w:t xml:space="preserve"> în curs de soluţionare la instanţele judecătoreşti cu privire la situaţia juridică</w:t>
      </w:r>
    </w:p>
    <w:p w:rsidR="003D7CCC" w:rsidRPr="003D7CCC" w:rsidRDefault="003D7CCC" w:rsidP="003D7CCC">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revendicărilor</w:t>
      </w:r>
      <w:r w:rsidRPr="003D7CCC">
        <w:rPr>
          <w:lang w:val="ro-RO"/>
        </w:rPr>
        <w:t xml:space="preserve"> potrivit unor legi speciale în materie sau dreptului comun</w:t>
      </w:r>
    </w:p>
    <w:p w:rsidR="003D7CCC" w:rsidRDefault="006150C6" w:rsidP="00C5247B">
      <w:pPr>
        <w:numPr>
          <w:ilvl w:val="0"/>
          <w:numId w:val="1"/>
        </w:numPr>
        <w:tabs>
          <w:tab w:val="clear" w:pos="1080"/>
          <w:tab w:val="num" w:pos="720"/>
        </w:tabs>
        <w:autoSpaceDE w:val="0"/>
        <w:autoSpaceDN w:val="0"/>
        <w:adjustRightInd w:val="0"/>
        <w:ind w:hanging="720"/>
        <w:jc w:val="both"/>
        <w:rPr>
          <w:lang w:val="ro-RO"/>
        </w:rPr>
      </w:pPr>
      <w:r>
        <w:rPr>
          <w:b/>
          <w:lang w:val="ro-RO"/>
        </w:rPr>
        <w:t xml:space="preserve">       </w:t>
      </w:r>
      <w:r w:rsidR="003D7CCC" w:rsidRPr="003D7CCC">
        <w:rPr>
          <w:b/>
          <w:lang w:val="ro-RO"/>
        </w:rPr>
        <w:t>proiectul pentru care se solicită finanţare respectă şi va continua să respecte prevederile naţionale şi comunitare în următoarele domenii</w:t>
      </w:r>
      <w:r w:rsidR="003D7CCC" w:rsidRPr="003D7CCC">
        <w:rPr>
          <w:lang w:val="ro-RO"/>
        </w:rPr>
        <w:t>: eligibilitatea cheltuielilor, promovarea egalităţii de şanse şi politica nediscriminatorie; dezvoltarea durabilă, tehnologia informaţiei; achiziţiile publice;</w:t>
      </w:r>
      <w:r w:rsidR="003D7CCC" w:rsidRPr="003D7CCC">
        <w:rPr>
          <w:szCs w:val="24"/>
          <w:lang w:val="ro-RO"/>
        </w:rPr>
        <w:t xml:space="preserve"> informare </w:t>
      </w:r>
      <w:r w:rsidR="003D7CCC" w:rsidRPr="003D7CCC">
        <w:rPr>
          <w:rFonts w:hint="eastAsia"/>
          <w:szCs w:val="24"/>
          <w:lang w:val="ro-RO"/>
        </w:rPr>
        <w:t>ş</w:t>
      </w:r>
      <w:r w:rsidR="003D7CCC" w:rsidRPr="003D7CCC">
        <w:rPr>
          <w:szCs w:val="24"/>
          <w:lang w:val="ro-RO"/>
        </w:rPr>
        <w:t xml:space="preserve">i publicitate; </w:t>
      </w:r>
      <w:r w:rsidR="003D7CCC" w:rsidRPr="003D7CCC">
        <w:rPr>
          <w:lang w:val="ro-RO"/>
        </w:rPr>
        <w:t>ajutorul de stat precum şi orice alte prevederi legale aplicabile fondurilor europe</w:t>
      </w:r>
      <w:r>
        <w:rPr>
          <w:lang w:val="ro-RO"/>
        </w:rPr>
        <w:t>ne structurale și de investiții, dup</w:t>
      </w:r>
      <w:r w:rsidR="006C2884">
        <w:rPr>
          <w:lang w:val="ro-RO"/>
        </w:rPr>
        <w:t>ă</w:t>
      </w:r>
      <w:r>
        <w:rPr>
          <w:lang w:val="ro-RO"/>
        </w:rPr>
        <w:t xml:space="preserve"> caz.</w:t>
      </w:r>
    </w:p>
    <w:p w:rsidR="002D74C9" w:rsidRPr="009029FA" w:rsidRDefault="002D74C9" w:rsidP="002D74C9">
      <w:pPr>
        <w:numPr>
          <w:ilvl w:val="0"/>
          <w:numId w:val="1"/>
        </w:numPr>
        <w:autoSpaceDE w:val="0"/>
        <w:autoSpaceDN w:val="0"/>
        <w:adjustRightInd w:val="0"/>
        <w:ind w:hanging="720"/>
        <w:jc w:val="both"/>
        <w:rPr>
          <w:lang w:val="ro-RO"/>
        </w:rPr>
      </w:pPr>
      <w:r w:rsidRPr="002D74C9">
        <w:rPr>
          <w:b/>
          <w:lang w:val="ro-RO"/>
        </w:rPr>
        <w:t>în cazul în care au fost demarate activităţi înainte de depunerea proiectului, eventualele proceduri de achiziţii publice aferente acestor activităţi au respectat legislaţia privind achiziţiile publice</w:t>
      </w:r>
    </w:p>
    <w:p w:rsidR="009029FA" w:rsidRPr="009029FA" w:rsidRDefault="00E00562" w:rsidP="009029FA">
      <w:pPr>
        <w:pStyle w:val="ListParagraph"/>
        <w:numPr>
          <w:ilvl w:val="0"/>
          <w:numId w:val="1"/>
        </w:numPr>
        <w:ind w:hanging="720"/>
        <w:rPr>
          <w:lang w:val="ro-RO"/>
        </w:rPr>
      </w:pPr>
      <w:r>
        <w:rPr>
          <w:lang w:val="ro-RO"/>
        </w:rPr>
        <w:t>p</w:t>
      </w:r>
      <w:r w:rsidR="009029FA" w:rsidRPr="009029FA">
        <w:rPr>
          <w:lang w:val="ro-RO"/>
        </w:rPr>
        <w:t xml:space="preserve">roiectul </w:t>
      </w:r>
      <w:r w:rsidR="00B864E7">
        <w:rPr>
          <w:lang w:val="ro-RO"/>
        </w:rPr>
        <w:t xml:space="preserve">va fi </w:t>
      </w:r>
      <w:r w:rsidR="009029FA" w:rsidRPr="009029FA">
        <w:rPr>
          <w:lang w:val="ro-RO"/>
        </w:rPr>
        <w:t>prevăzut în programul de investiţii al &lt;denumire solicitant&gt;,  aprobat de ANRE</w:t>
      </w:r>
      <w:r w:rsidR="006C2884">
        <w:rPr>
          <w:lang w:val="ro-RO"/>
        </w:rPr>
        <w:t>, la momentul contractării</w:t>
      </w:r>
    </w:p>
    <w:p w:rsidR="009029FA" w:rsidRPr="002D74C9" w:rsidRDefault="009029FA" w:rsidP="009029FA">
      <w:pPr>
        <w:autoSpaceDE w:val="0"/>
        <w:autoSpaceDN w:val="0"/>
        <w:adjustRightInd w:val="0"/>
        <w:ind w:left="360"/>
        <w:jc w:val="both"/>
        <w:rPr>
          <w:lang w:val="ro-RO"/>
        </w:rPr>
      </w:pPr>
    </w:p>
    <w:p w:rsidR="003D7CCC" w:rsidRPr="003D7CCC" w:rsidRDefault="003D7CCC" w:rsidP="003D7CCC">
      <w:pPr>
        <w:autoSpaceDE w:val="0"/>
        <w:autoSpaceDN w:val="0"/>
        <w:adjustRightInd w:val="0"/>
        <w:jc w:val="both"/>
        <w:rPr>
          <w:lang w:val="ro-RO"/>
        </w:rPr>
      </w:pPr>
    </w:p>
    <w:p w:rsidR="003D7CCC" w:rsidRPr="003D7CCC" w:rsidRDefault="003D7CCC" w:rsidP="003D7CCC">
      <w:pPr>
        <w:autoSpaceDE w:val="0"/>
        <w:autoSpaceDN w:val="0"/>
        <w:adjustRightInd w:val="0"/>
        <w:jc w:val="both"/>
        <w:rPr>
          <w:i/>
          <w:color w:val="FF0000"/>
          <w:lang w:val="ro-RO"/>
        </w:rPr>
      </w:pPr>
      <w:r w:rsidRPr="003D7CCC">
        <w:rPr>
          <w:lang w:val="ro-RO"/>
        </w:rPr>
        <w:t xml:space="preserve">Declar că sunt pe deplin autorizat să semnez această declaraţie în numele </w:t>
      </w:r>
      <w:r w:rsidRPr="003D7CCC">
        <w:rPr>
          <w:i/>
          <w:color w:val="FF0000"/>
          <w:lang w:val="ro-RO"/>
        </w:rPr>
        <w:t>&lt;denumire solicitant&gt;.</w:t>
      </w:r>
    </w:p>
    <w:p w:rsidR="003D7CCC" w:rsidRPr="003D7CCC" w:rsidRDefault="003D7CCC" w:rsidP="003D7CCC">
      <w:pPr>
        <w:autoSpaceDE w:val="0"/>
        <w:autoSpaceDN w:val="0"/>
        <w:adjustRightInd w:val="0"/>
        <w:jc w:val="both"/>
        <w:rPr>
          <w:lang w:val="ro-RO"/>
        </w:rPr>
      </w:pPr>
      <w:r w:rsidRPr="003D7CCC">
        <w:rPr>
          <w:lang w:val="ro-RO"/>
        </w:rPr>
        <w:t>Declar, de asemenea, că afirmaţiile din această declaraţie sunt adevărate şi că informaţiile incluse în aceasta sunt corecte.</w:t>
      </w:r>
    </w:p>
    <w:p w:rsidR="003D7CCC" w:rsidRPr="003D7CCC" w:rsidRDefault="003D7CCC" w:rsidP="003D7CCC">
      <w:pPr>
        <w:rPr>
          <w:lang w:val="ro-RO"/>
        </w:rPr>
      </w:pPr>
    </w:p>
    <w:p w:rsidR="003D7CCC" w:rsidRPr="003D7CCC" w:rsidRDefault="003D7CCC" w:rsidP="003D7CCC">
      <w:pPr>
        <w:rPr>
          <w:i/>
          <w:lang w:val="fr-FR"/>
        </w:rPr>
      </w:pPr>
      <w:proofErr w:type="spellStart"/>
      <w:r w:rsidRPr="003D7CCC">
        <w:rPr>
          <w:i/>
          <w:lang w:val="fr-FR"/>
        </w:rPr>
        <w:t>Ştampila</w:t>
      </w:r>
      <w:proofErr w:type="spellEnd"/>
      <w:r w:rsidRPr="003D7CCC">
        <w:rPr>
          <w:i/>
          <w:lang w:val="fr-FR"/>
        </w:rPr>
        <w:t>:</w:t>
      </w:r>
    </w:p>
    <w:p w:rsidR="003D7CCC" w:rsidRPr="003D7CCC" w:rsidRDefault="003D7CCC" w:rsidP="003D7CCC">
      <w:pPr>
        <w:rPr>
          <w:i/>
          <w:lang w:val="fr-FR"/>
        </w:rPr>
      </w:pPr>
      <w:proofErr w:type="spellStart"/>
      <w:r w:rsidRPr="003D7CCC">
        <w:rPr>
          <w:i/>
          <w:lang w:val="fr-FR"/>
        </w:rPr>
        <w:t>Semnătura</w:t>
      </w:r>
      <w:proofErr w:type="spellEnd"/>
      <w:r w:rsidRPr="003D7CCC">
        <w:rPr>
          <w:i/>
          <w:lang w:val="fr-FR"/>
        </w:rPr>
        <w:t xml:space="preserve"> </w:t>
      </w:r>
      <w:proofErr w:type="spellStart"/>
      <w:r w:rsidRPr="003D7CCC">
        <w:rPr>
          <w:i/>
          <w:lang w:val="fr-FR"/>
        </w:rPr>
        <w:t>reprezentantului</w:t>
      </w:r>
      <w:proofErr w:type="spellEnd"/>
      <w:r w:rsidRPr="003D7CCC">
        <w:rPr>
          <w:i/>
          <w:lang w:val="fr-FR"/>
        </w:rPr>
        <w:t xml:space="preserve"> </w:t>
      </w:r>
      <w:proofErr w:type="spellStart"/>
      <w:r w:rsidRPr="003D7CCC">
        <w:rPr>
          <w:i/>
          <w:lang w:val="fr-FR"/>
        </w:rPr>
        <w:t>legal</w:t>
      </w:r>
      <w:proofErr w:type="spellEnd"/>
      <w:r w:rsidRPr="003D7CCC">
        <w:rPr>
          <w:i/>
          <w:lang w:val="fr-FR"/>
        </w:rPr>
        <w:t xml:space="preserve"> al </w:t>
      </w:r>
      <w:proofErr w:type="spellStart"/>
      <w:r w:rsidRPr="003D7CCC">
        <w:rPr>
          <w:i/>
          <w:lang w:val="fr-FR"/>
        </w:rPr>
        <w:t>solicitantului</w:t>
      </w:r>
      <w:proofErr w:type="spellEnd"/>
      <w:r w:rsidRPr="003D7CCC">
        <w:rPr>
          <w:i/>
          <w:lang w:val="fr-FR"/>
        </w:rPr>
        <w:t xml:space="preserve"> </w:t>
      </w:r>
      <w:proofErr w:type="spellStart"/>
      <w:r w:rsidRPr="003D7CCC">
        <w:rPr>
          <w:i/>
          <w:lang w:val="fr-FR"/>
        </w:rPr>
        <w:t>sau</w:t>
      </w:r>
      <w:proofErr w:type="spellEnd"/>
      <w:r w:rsidRPr="003D7CCC">
        <w:rPr>
          <w:i/>
          <w:lang w:val="fr-FR"/>
        </w:rPr>
        <w:t xml:space="preserve"> </w:t>
      </w:r>
      <w:proofErr w:type="spellStart"/>
      <w:r w:rsidRPr="003D7CCC">
        <w:rPr>
          <w:i/>
          <w:lang w:val="fr-FR"/>
        </w:rPr>
        <w:t>împuternicit</w:t>
      </w:r>
      <w:proofErr w:type="spellEnd"/>
    </w:p>
    <w:p w:rsidR="003D7CCC" w:rsidRPr="003D7CCC" w:rsidRDefault="003D7CCC" w:rsidP="003D7CCC">
      <w:pPr>
        <w:autoSpaceDE w:val="0"/>
        <w:autoSpaceDN w:val="0"/>
        <w:adjustRightInd w:val="0"/>
        <w:rPr>
          <w:i/>
        </w:rPr>
      </w:pPr>
      <w:r w:rsidRPr="003D7CCC">
        <w:rPr>
          <w:i/>
        </w:rPr>
        <w:t>Data:</w:t>
      </w:r>
    </w:p>
    <w:p w:rsidR="00456D94" w:rsidRPr="00B92CC6" w:rsidRDefault="00B92CC6" w:rsidP="00B92CC6">
      <w:pPr>
        <w:spacing w:after="160" w:line="259" w:lineRule="auto"/>
        <w:rPr>
          <w:i/>
          <w:color w:val="000000"/>
          <w:lang w:val="gsw-FR"/>
        </w:rPr>
      </w:pPr>
      <w:r>
        <w:rPr>
          <w:i/>
          <w:color w:val="000000"/>
          <w:lang w:val="gsw-FR"/>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92"/>
      </w:tblGrid>
      <w:tr w:rsidR="0013324B" w:rsidRPr="00561118" w:rsidTr="00F13289">
        <w:trPr>
          <w:trHeight w:val="381"/>
        </w:trPr>
        <w:tc>
          <w:tcPr>
            <w:tcW w:w="10348" w:type="dxa"/>
            <w:shd w:val="clear" w:color="auto" w:fill="CCCCCC"/>
            <w:vAlign w:val="center"/>
          </w:tcPr>
          <w:p w:rsidR="002D74C9" w:rsidRPr="002D74C9" w:rsidRDefault="0013324B" w:rsidP="002D74C9">
            <w:pPr>
              <w:jc w:val="center"/>
              <w:rPr>
                <w:b/>
                <w:bCs/>
                <w:lang w:val="gsw-FR"/>
              </w:rPr>
            </w:pPr>
            <w:r w:rsidRPr="00A2611D">
              <w:rPr>
                <w:lang w:val="gsw-FR"/>
              </w:rPr>
              <w:lastRenderedPageBreak/>
              <w:br w:type="page"/>
            </w:r>
            <w:r w:rsidRPr="00A2611D">
              <w:rPr>
                <w:b/>
                <w:bCs/>
                <w:lang w:val="gsw-FR"/>
              </w:rPr>
              <w:t xml:space="preserve"> </w:t>
            </w:r>
          </w:p>
          <w:p w:rsidR="0013324B" w:rsidRPr="00A2611D" w:rsidRDefault="002D74C9" w:rsidP="002D74C9">
            <w:pPr>
              <w:jc w:val="center"/>
              <w:rPr>
                <w:b/>
                <w:bCs/>
                <w:lang w:val="gsw-FR"/>
              </w:rPr>
            </w:pPr>
            <w:r w:rsidRPr="00364BFD">
              <w:rPr>
                <w:b/>
                <w:color w:val="000000" w:themeColor="text1"/>
                <w:lang w:val="gsw-FR"/>
              </w:rPr>
              <w:t>Anexa 4</w:t>
            </w:r>
            <w:r>
              <w:rPr>
                <w:b/>
                <w:color w:val="000000" w:themeColor="text1"/>
                <w:lang w:val="gsw-FR"/>
              </w:rPr>
              <w:t>b</w:t>
            </w:r>
            <w:r w:rsidRPr="00A2611D">
              <w:rPr>
                <w:b/>
                <w:bCs/>
                <w:lang w:val="gsw-FR"/>
              </w:rPr>
              <w:t xml:space="preserve"> </w:t>
            </w:r>
            <w:r w:rsidR="0013324B" w:rsidRPr="00A2611D">
              <w:rPr>
                <w:b/>
                <w:bCs/>
                <w:lang w:val="gsw-FR"/>
              </w:rPr>
              <w:t>DECLARAŢIE DE ANGAJAMENT A SOLICITANTULUI</w:t>
            </w:r>
          </w:p>
        </w:tc>
      </w:tr>
    </w:tbl>
    <w:p w:rsidR="004107F1" w:rsidRPr="00A2611D" w:rsidRDefault="004107F1" w:rsidP="0013324B">
      <w:pPr>
        <w:autoSpaceDE w:val="0"/>
        <w:autoSpaceDN w:val="0"/>
        <w:adjustRightInd w:val="0"/>
        <w:jc w:val="both"/>
        <w:rPr>
          <w:lang w:val="fr-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2"/>
      </w:tblGrid>
      <w:tr w:rsidR="00F26DCE" w:rsidRPr="00F26DCE" w:rsidTr="00C3240E">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F26DCE" w:rsidRPr="00561118" w:rsidTr="00C3240E">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Denumire organizaţie</w:t>
                  </w:r>
                </w:p>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rsidR="00F26DCE" w:rsidRPr="00F26DCE" w:rsidRDefault="00F26DCE" w:rsidP="00F26DCE">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bl>
          <w:p w:rsidR="00F26DCE" w:rsidRPr="00C5247B" w:rsidRDefault="00F26DCE" w:rsidP="00F26DCE">
            <w:pPr>
              <w:rPr>
                <w:rFonts w:eastAsia="MS Mincho"/>
                <w:color w:val="000000"/>
                <w:lang w:val="fr-FR" w:eastAsia="en-US"/>
              </w:rPr>
            </w:pPr>
          </w:p>
          <w:p w:rsidR="00F26DCE" w:rsidRPr="00C5247B" w:rsidRDefault="00F26DCE" w:rsidP="00F26DCE">
            <w:pPr>
              <w:jc w:val="both"/>
              <w:rPr>
                <w:rFonts w:eastAsia="MS Mincho"/>
                <w:iCs/>
                <w:color w:val="000000"/>
                <w:lang w:val="fr-FR" w:eastAsia="en-US"/>
              </w:rPr>
            </w:pPr>
            <w:proofErr w:type="spellStart"/>
            <w:r w:rsidRPr="00C5247B">
              <w:rPr>
                <w:rFonts w:eastAsia="MS Mincho"/>
                <w:iCs/>
                <w:color w:val="000000"/>
                <w:lang w:val="fr-FR" w:eastAsia="en-US"/>
              </w:rPr>
              <w:t>Prin</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prezenta</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solicitantul</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în</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calitate</w:t>
            </w:r>
            <w:proofErr w:type="spellEnd"/>
            <w:r w:rsidRPr="00C5247B">
              <w:rPr>
                <w:rFonts w:eastAsia="MS Mincho"/>
                <w:iCs/>
                <w:color w:val="000000"/>
                <w:lang w:val="fr-FR" w:eastAsia="en-US"/>
              </w:rPr>
              <w:t xml:space="preserve"> de </w:t>
            </w:r>
            <w:proofErr w:type="spellStart"/>
            <w:r w:rsidRPr="00C5247B">
              <w:rPr>
                <w:rFonts w:eastAsia="MS Mincho"/>
                <w:iCs/>
                <w:color w:val="000000"/>
                <w:lang w:val="fr-FR" w:eastAsia="en-US"/>
              </w:rPr>
              <w:t>beneficiar</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declar</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pe</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propria</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răspundere</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că</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solicitantul</w:t>
            </w:r>
            <w:proofErr w:type="spellEnd"/>
            <w:r w:rsidRPr="00C5247B">
              <w:rPr>
                <w:rFonts w:eastAsia="MS Mincho"/>
                <w:iCs/>
                <w:color w:val="000000"/>
                <w:lang w:val="fr-FR" w:eastAsia="en-US"/>
              </w:rPr>
              <w:t>:</w:t>
            </w:r>
          </w:p>
          <w:p w:rsidR="00F26DCE" w:rsidRPr="00C5247B" w:rsidRDefault="00F26DCE" w:rsidP="00F26DCE">
            <w:pPr>
              <w:jc w:val="both"/>
              <w:rPr>
                <w:rFonts w:eastAsia="MS Mincho"/>
                <w:iCs/>
                <w:color w:val="000000"/>
                <w:lang w:val="fr-FR" w:eastAsia="en-US"/>
              </w:rPr>
            </w:pPr>
          </w:p>
          <w:p w:rsidR="00F26DCE" w:rsidRPr="00F26DCE" w:rsidRDefault="00F26DCE" w:rsidP="00F26DCE">
            <w:pPr>
              <w:numPr>
                <w:ilvl w:val="0"/>
                <w:numId w:val="12"/>
              </w:numPr>
              <w:jc w:val="both"/>
              <w:rPr>
                <w:rFonts w:eastAsia="MS Mincho"/>
                <w:iCs/>
                <w:color w:val="000000"/>
                <w:lang w:val="en-US" w:eastAsia="en-US"/>
              </w:rPr>
            </w:pPr>
            <w:proofErr w:type="gramStart"/>
            <w:r w:rsidRPr="00F26DCE">
              <w:rPr>
                <w:rFonts w:eastAsia="MS Mincho"/>
                <w:iCs/>
                <w:color w:val="000000"/>
                <w:lang w:val="en-US" w:eastAsia="en-US"/>
              </w:rPr>
              <w:t>are</w:t>
            </w:r>
            <w:proofErr w:type="gramEnd"/>
            <w:r w:rsidRPr="00F26DCE">
              <w:rPr>
                <w:rFonts w:eastAsia="MS Mincho"/>
                <w:iCs/>
                <w:color w:val="000000"/>
                <w:lang w:val="en-US" w:eastAsia="en-US"/>
              </w:rPr>
              <w:t xml:space="preserve"> </w:t>
            </w:r>
            <w:proofErr w:type="spellStart"/>
            <w:r w:rsidRPr="00F26DCE">
              <w:rPr>
                <w:rFonts w:eastAsia="MS Mincho"/>
                <w:iCs/>
                <w:color w:val="000000"/>
                <w:lang w:val="en-US" w:eastAsia="en-US"/>
              </w:rPr>
              <w:t>resursele</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financiare</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necesare</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pentru</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susţinerea</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implementării</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proiectului</w:t>
            </w:r>
            <w:proofErr w:type="spellEnd"/>
            <w:r w:rsidRPr="00F26DCE">
              <w:rPr>
                <w:rFonts w:eastAsia="MS Mincho"/>
                <w:iCs/>
                <w:color w:val="000000"/>
                <w:lang w:val="en-US" w:eastAsia="en-US"/>
              </w:rPr>
              <w:t xml:space="preserve">. </w:t>
            </w:r>
          </w:p>
          <w:p w:rsidR="00F26DCE" w:rsidRPr="00F26DCE" w:rsidRDefault="00F26DCE" w:rsidP="00F26DCE">
            <w:pPr>
              <w:jc w:val="both"/>
              <w:rPr>
                <w:rFonts w:eastAsia="MS Mincho"/>
                <w:color w:val="000000"/>
                <w:lang w:val="en-US" w:eastAsia="en-US"/>
              </w:rPr>
            </w:pPr>
            <w:proofErr w:type="spellStart"/>
            <w:r w:rsidRPr="00F26DCE">
              <w:rPr>
                <w:rFonts w:eastAsia="MS Mincho"/>
                <w:iCs/>
                <w:color w:val="000000"/>
                <w:lang w:val="en-US" w:eastAsia="en-US"/>
              </w:rPr>
              <w:t>şi</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mă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angajez</w:t>
            </w:r>
            <w:proofErr w:type="spellEnd"/>
            <w:r w:rsidRPr="00F26DCE">
              <w:rPr>
                <w:rFonts w:eastAsia="MS Mincho"/>
                <w:color w:val="000000"/>
                <w:lang w:val="en-US" w:eastAsia="en-US"/>
              </w:rPr>
              <w:t>:</w:t>
            </w:r>
          </w:p>
          <w:p w:rsidR="00F26DCE" w:rsidRPr="00F26DCE" w:rsidRDefault="00F26DCE" w:rsidP="00F26DCE">
            <w:pPr>
              <w:numPr>
                <w:ilvl w:val="0"/>
                <w:numId w:val="12"/>
              </w:numPr>
              <w:jc w:val="both"/>
              <w:rPr>
                <w:rFonts w:eastAsia="MS Mincho"/>
                <w:color w:val="000000"/>
                <w:lang w:val="en-US" w:eastAsia="en-US"/>
              </w:rPr>
            </w:pPr>
            <w:proofErr w:type="spellStart"/>
            <w:r w:rsidRPr="00F26DCE">
              <w:rPr>
                <w:rFonts w:eastAsia="MS Mincho"/>
                <w:color w:val="000000"/>
                <w:lang w:val="fr-FR" w:eastAsia="en-US"/>
              </w:rPr>
              <w:t>să</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furnizez</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contribuţia</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proprie</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aferentă</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costurilor</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eligibile</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ale</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proiectului</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în</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valoare</w:t>
            </w:r>
            <w:proofErr w:type="spellEnd"/>
            <w:r w:rsidRPr="00F26DCE">
              <w:rPr>
                <w:rFonts w:eastAsia="MS Mincho"/>
                <w:color w:val="000000"/>
                <w:lang w:val="fr-FR" w:eastAsia="en-US"/>
              </w:rPr>
              <w:t xml:space="preserve"> de ............. </w:t>
            </w:r>
            <w:r w:rsidRPr="00F26DCE">
              <w:rPr>
                <w:rFonts w:eastAsia="MS Mincho"/>
                <w:color w:val="000000"/>
                <w:lang w:val="en-US" w:eastAsia="en-US"/>
              </w:rPr>
              <w:t xml:space="preserve">Lei, </w:t>
            </w:r>
            <w:proofErr w:type="spellStart"/>
            <w:r w:rsidRPr="00F26DCE">
              <w:rPr>
                <w:rFonts w:eastAsia="MS Mincho"/>
                <w:color w:val="000000"/>
                <w:lang w:val="en-US" w:eastAsia="en-US"/>
              </w:rPr>
              <w:t>reprezentând</w:t>
            </w:r>
            <w:proofErr w:type="spellEnd"/>
            <w:r w:rsidRPr="00F26DCE">
              <w:rPr>
                <w:rFonts w:eastAsia="MS Mincho"/>
                <w:color w:val="000000"/>
                <w:lang w:val="en-US" w:eastAsia="en-US"/>
              </w:rPr>
              <w:t xml:space="preserve"> ......% din </w:t>
            </w:r>
            <w:proofErr w:type="spellStart"/>
            <w:r w:rsidRPr="00F26DCE">
              <w:rPr>
                <w:rFonts w:eastAsia="MS Mincho"/>
                <w:color w:val="000000"/>
                <w:lang w:val="en-US" w:eastAsia="en-US"/>
              </w:rPr>
              <w:t>valoarea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totală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eligibilă</w:t>
            </w:r>
            <w:proofErr w:type="spellEnd"/>
            <w:r w:rsidRPr="00F26DCE">
              <w:rPr>
                <w:rFonts w:eastAsia="MS Mincho"/>
                <w:color w:val="000000"/>
                <w:lang w:val="en-US" w:eastAsia="en-US"/>
              </w:rPr>
              <w:t xml:space="preserve"> a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w:t>
            </w:r>
          </w:p>
          <w:p w:rsidR="00F26DCE" w:rsidRPr="00F26DCE" w:rsidRDefault="00F26DCE" w:rsidP="00F26DCE">
            <w:pPr>
              <w:numPr>
                <w:ilvl w:val="0"/>
                <w:numId w:val="12"/>
              </w:numPr>
              <w:jc w:val="both"/>
              <w:rPr>
                <w:rFonts w:eastAsia="MS Mincho"/>
                <w:color w:val="000000"/>
                <w:lang w:val="en-US" w:eastAsia="en-US"/>
              </w:rPr>
            </w:pP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finanţez</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toate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costurile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neeligibile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aferente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w:t>
            </w:r>
          </w:p>
          <w:p w:rsidR="00F26DCE" w:rsidRPr="00F26DCE" w:rsidRDefault="00F26DCE" w:rsidP="00F26DCE">
            <w:pPr>
              <w:numPr>
                <w:ilvl w:val="0"/>
                <w:numId w:val="12"/>
              </w:numPr>
              <w:jc w:val="both"/>
              <w:rPr>
                <w:rFonts w:eastAsia="MS Mincho"/>
                <w:color w:val="000000"/>
                <w:lang w:val="en-US" w:eastAsia="en-US"/>
              </w:rPr>
            </w:pP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asigur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resursele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financiare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necesare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implementării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optime</w:t>
            </w:r>
            <w:proofErr w:type="spellEnd"/>
            <w:r w:rsidRPr="00F26DCE">
              <w:rPr>
                <w:rFonts w:eastAsia="MS Mincho"/>
                <w:color w:val="000000"/>
                <w:lang w:val="en-US" w:eastAsia="en-US"/>
              </w:rPr>
              <w:t xml:space="preserve"> a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în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condiţiile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rambursării</w:t>
            </w:r>
            <w:proofErr w:type="spellEnd"/>
            <w:r w:rsidRPr="00F26DCE">
              <w:rPr>
                <w:rFonts w:eastAsia="MS Mincho"/>
                <w:color w:val="000000"/>
                <w:lang w:val="en-US" w:eastAsia="en-US"/>
              </w:rPr>
              <w:t>/</w:t>
            </w:r>
            <w:proofErr w:type="spellStart"/>
            <w:r w:rsidRPr="00F26DCE">
              <w:rPr>
                <w:rFonts w:eastAsia="MS Mincho"/>
                <w:color w:val="000000"/>
                <w:lang w:val="en-US" w:eastAsia="en-US"/>
              </w:rPr>
              <w:t>decontării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ulterioare</w:t>
            </w:r>
            <w:proofErr w:type="spellEnd"/>
            <w:r w:rsidRPr="00F26DCE">
              <w:rPr>
                <w:rFonts w:eastAsia="MS Mincho"/>
                <w:color w:val="000000"/>
                <w:lang w:val="en-US" w:eastAsia="en-US"/>
              </w:rPr>
              <w:t xml:space="preserve"> a </w:t>
            </w:r>
            <w:proofErr w:type="spellStart"/>
            <w:r w:rsidRPr="00F26DCE">
              <w:rPr>
                <w:rFonts w:eastAsia="MS Mincho"/>
                <w:color w:val="000000"/>
                <w:lang w:val="en-US" w:eastAsia="en-US"/>
              </w:rPr>
              <w:t>cheltuielilor</w:t>
            </w:r>
            <w:proofErr w:type="spellEnd"/>
            <w:r w:rsidRPr="00F26DCE">
              <w:rPr>
                <w:rFonts w:eastAsia="MS Mincho"/>
                <w:color w:val="000000"/>
                <w:lang w:val="en-US" w:eastAsia="en-US"/>
              </w:rPr>
              <w:t>;</w:t>
            </w:r>
          </w:p>
          <w:p w:rsidR="00F26DCE" w:rsidRPr="00F26DCE" w:rsidRDefault="00F26DCE" w:rsidP="00BE475D">
            <w:pPr>
              <w:numPr>
                <w:ilvl w:val="0"/>
                <w:numId w:val="12"/>
              </w:numPr>
              <w:jc w:val="both"/>
              <w:rPr>
                <w:rFonts w:eastAsia="MS Mincho"/>
                <w:color w:val="000000"/>
                <w:lang w:val="en-US" w:eastAsia="en-US"/>
              </w:rPr>
            </w:pP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menţin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proprietatea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natura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activităţii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pentru</w:t>
            </w:r>
            <w:proofErr w:type="spellEnd"/>
            <w:r w:rsidRPr="00F26DCE">
              <w:rPr>
                <w:rFonts w:eastAsia="MS Mincho"/>
                <w:color w:val="000000"/>
                <w:lang w:val="en-US" w:eastAsia="en-US"/>
              </w:rPr>
              <w:t xml:space="preserve"> care s-a </w:t>
            </w:r>
            <w:proofErr w:type="spellStart"/>
            <w:r w:rsidRPr="00F26DCE">
              <w:rPr>
                <w:rFonts w:eastAsia="MS Mincho"/>
                <w:color w:val="000000"/>
                <w:lang w:val="en-US" w:eastAsia="en-US"/>
              </w:rPr>
              <w:t>acordat</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finanţare</w:t>
            </w:r>
            <w:r w:rsidR="00BE475D">
              <w:rPr>
                <w:rFonts w:eastAsia="MS Mincho"/>
                <w:color w:val="000000"/>
                <w:lang w:val="en-US" w:eastAsia="en-US"/>
              </w:rPr>
              <w:t>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nerambursabilă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w:t>
            </w:r>
            <w:proofErr w:type="spellEnd"/>
            <w:r w:rsidRPr="00F26DCE">
              <w:rPr>
                <w:rFonts w:eastAsia="MS Mincho"/>
                <w:color w:val="000000"/>
                <w:lang w:val="en-US" w:eastAsia="en-US"/>
              </w:rPr>
              <w:t xml:space="preserve"> o </w:t>
            </w:r>
            <w:proofErr w:type="spellStart"/>
            <w:r w:rsidRPr="00F26DCE">
              <w:rPr>
                <w:rFonts w:eastAsia="MS Mincho"/>
                <w:color w:val="000000"/>
                <w:lang w:val="en-US" w:eastAsia="en-US"/>
              </w:rPr>
              <w:t>perioadă</w:t>
            </w:r>
            <w:proofErr w:type="spellEnd"/>
            <w:r w:rsidRPr="00F26DCE">
              <w:rPr>
                <w:rFonts w:eastAsia="MS Mincho"/>
                <w:color w:val="000000"/>
                <w:lang w:val="en-US" w:eastAsia="en-US"/>
              </w:rPr>
              <w:t xml:space="preserve"> de </w:t>
            </w:r>
            <w:proofErr w:type="spellStart"/>
            <w:r w:rsidRPr="00F26DCE">
              <w:rPr>
                <w:rFonts w:eastAsia="MS Mincho"/>
                <w:color w:val="000000"/>
                <w:lang w:val="en-US" w:eastAsia="en-US"/>
              </w:rPr>
              <w:t>cel</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puţin</w:t>
            </w:r>
            <w:proofErr w:type="spellEnd"/>
            <w:r w:rsidRPr="00F26DCE">
              <w:rPr>
                <w:rFonts w:eastAsia="MS Mincho"/>
                <w:color w:val="000000"/>
                <w:lang w:val="en-US" w:eastAsia="en-US"/>
              </w:rPr>
              <w:t xml:space="preserve"> </w:t>
            </w:r>
            <w:r w:rsidR="00BE475D" w:rsidRPr="00BE475D">
              <w:rPr>
                <w:rFonts w:eastAsia="MS Mincho"/>
                <w:color w:val="000000"/>
                <w:lang w:val="en-US" w:eastAsia="en-US"/>
              </w:rPr>
              <w:t xml:space="preserve">3 </w:t>
            </w:r>
            <w:proofErr w:type="spellStart"/>
            <w:r w:rsidR="00BE475D" w:rsidRPr="00BE475D">
              <w:rPr>
                <w:rFonts w:eastAsia="MS Mincho"/>
                <w:color w:val="000000"/>
                <w:lang w:val="en-US" w:eastAsia="en-US"/>
              </w:rPr>
              <w:t>ani</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pentru</w:t>
            </w:r>
            <w:proofErr w:type="spellEnd"/>
            <w:r w:rsidR="00BE475D" w:rsidRPr="00BE475D">
              <w:rPr>
                <w:rFonts w:eastAsia="MS Mincho"/>
                <w:color w:val="000000"/>
                <w:lang w:val="en-US" w:eastAsia="en-US"/>
              </w:rPr>
              <w:t xml:space="preserve"> IMM  </w:t>
            </w:r>
            <w:proofErr w:type="spellStart"/>
            <w:r w:rsidR="00BE475D" w:rsidRPr="00BE475D">
              <w:rPr>
                <w:rFonts w:eastAsia="MS Mincho"/>
                <w:color w:val="000000"/>
                <w:lang w:val="en-US" w:eastAsia="en-US"/>
              </w:rPr>
              <w:t>şi</w:t>
            </w:r>
            <w:proofErr w:type="spellEnd"/>
            <w:r w:rsidR="00BE475D" w:rsidRPr="00BE475D">
              <w:rPr>
                <w:rFonts w:eastAsia="MS Mincho"/>
                <w:color w:val="000000"/>
                <w:lang w:val="en-US" w:eastAsia="en-US"/>
              </w:rPr>
              <w:t xml:space="preserve"> 5 </w:t>
            </w:r>
            <w:proofErr w:type="spellStart"/>
            <w:r w:rsidR="00BE475D" w:rsidRPr="00BE475D">
              <w:rPr>
                <w:rFonts w:eastAsia="MS Mincho"/>
                <w:color w:val="000000"/>
                <w:lang w:val="en-US" w:eastAsia="en-US"/>
              </w:rPr>
              <w:t>ani</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pentru</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întreprinderile</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mari</w:t>
            </w:r>
            <w:proofErr w:type="spellEnd"/>
            <w:r w:rsidR="00BE475D">
              <w:rPr>
                <w:rFonts w:eastAsia="MS Mincho"/>
                <w:color w:val="000000"/>
                <w:lang w:val="en-US" w:eastAsia="en-US"/>
              </w:rPr>
              <w:t>,</w:t>
            </w:r>
            <w:r w:rsidR="00BE475D" w:rsidRPr="00BE475D">
              <w:rPr>
                <w:rFonts w:eastAsia="MS Mincho"/>
                <w:color w:val="000000"/>
                <w:lang w:val="en-US" w:eastAsia="en-US"/>
              </w:rPr>
              <w:t xml:space="preserve"> </w:t>
            </w:r>
            <w:proofErr w:type="spellStart"/>
            <w:r w:rsidRPr="00F26DCE">
              <w:rPr>
                <w:rFonts w:eastAsia="MS Mincho"/>
                <w:color w:val="000000"/>
                <w:lang w:val="en-US" w:eastAsia="en-US"/>
              </w:rPr>
              <w:t>după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finalizare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asigur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exploatarea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mentenanţă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în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această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perioadă</w:t>
            </w:r>
            <w:proofErr w:type="spellEnd"/>
            <w:r w:rsidRPr="00F26DCE">
              <w:rPr>
                <w:rFonts w:eastAsia="MS Mincho"/>
                <w:color w:val="000000"/>
                <w:lang w:val="en-US" w:eastAsia="en-US"/>
              </w:rPr>
              <w:t xml:space="preserve">, cu </w:t>
            </w:r>
            <w:proofErr w:type="spellStart"/>
            <w:r w:rsidRPr="00F26DCE">
              <w:rPr>
                <w:rFonts w:eastAsia="MS Mincho"/>
                <w:color w:val="000000"/>
                <w:lang w:val="en-US" w:eastAsia="en-US"/>
              </w:rPr>
              <w:t>respectarea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prevederilor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regulamentelor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comunitare</w:t>
            </w:r>
            <w:proofErr w:type="spellEnd"/>
            <w:r w:rsidRPr="00F26DCE">
              <w:rPr>
                <w:rFonts w:eastAsia="MS Mincho"/>
                <w:color w:val="000000"/>
                <w:lang w:val="en-US" w:eastAsia="en-US"/>
              </w:rPr>
              <w:t>;</w:t>
            </w:r>
          </w:p>
          <w:p w:rsidR="00F26DCE" w:rsidRPr="00F26DCE" w:rsidRDefault="00F26DCE" w:rsidP="00F733A9">
            <w:pPr>
              <w:numPr>
                <w:ilvl w:val="0"/>
                <w:numId w:val="12"/>
              </w:numPr>
              <w:jc w:val="both"/>
              <w:rPr>
                <w:rFonts w:eastAsia="MS Mincho"/>
                <w:color w:val="000000"/>
                <w:lang w:val="en-US" w:eastAsia="en-US"/>
              </w:rPr>
            </w:pPr>
            <w:proofErr w:type="spellStart"/>
            <w:proofErr w:type="gramStart"/>
            <w:r w:rsidRPr="00F26DCE">
              <w:rPr>
                <w:rFonts w:eastAsia="MS Mincho"/>
                <w:color w:val="000000"/>
                <w:lang w:val="en-US" w:eastAsia="en-US"/>
              </w:rPr>
              <w:t>să</w:t>
            </w:r>
            <w:proofErr w:type="spellEnd"/>
            <w:proofErr w:type="gramEnd"/>
            <w:r w:rsidRPr="00F26DCE">
              <w:rPr>
                <w:rFonts w:eastAsia="MS Mincho"/>
                <w:color w:val="000000"/>
                <w:lang w:val="en-US" w:eastAsia="en-US"/>
              </w:rPr>
              <w:t xml:space="preserve"> </w:t>
            </w:r>
            <w:proofErr w:type="spellStart"/>
            <w:r w:rsidRPr="00F26DCE">
              <w:rPr>
                <w:rFonts w:eastAsia="MS Mincho"/>
                <w:color w:val="000000"/>
                <w:lang w:val="en-US" w:eastAsia="en-US"/>
              </w:rPr>
              <w:t>asigur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folosinţa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echipamentelor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bunurilor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achiziţionate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prin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pentru</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scopul</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declarat</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în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w:t>
            </w:r>
            <w:proofErr w:type="spellEnd"/>
            <w:r w:rsidRPr="00F26DCE">
              <w:rPr>
                <w:rFonts w:eastAsia="MS Mincho"/>
                <w:color w:val="000000"/>
                <w:lang w:val="en-US" w:eastAsia="en-US"/>
              </w:rPr>
              <w:t>.</w:t>
            </w:r>
          </w:p>
          <w:p w:rsidR="00F26DCE" w:rsidRPr="00F733A9" w:rsidRDefault="00F733A9" w:rsidP="00F733A9">
            <w:pPr>
              <w:pStyle w:val="ListParagraph"/>
              <w:numPr>
                <w:ilvl w:val="0"/>
                <w:numId w:val="12"/>
              </w:numPr>
              <w:jc w:val="both"/>
              <w:rPr>
                <w:rFonts w:eastAsia="MS Mincho"/>
                <w:i/>
                <w:color w:val="000000"/>
                <w:lang w:val="ro-RO" w:eastAsia="en-US"/>
              </w:rPr>
            </w:pP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cazul</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care </w:t>
            </w:r>
            <w:proofErr w:type="spellStart"/>
            <w:r w:rsidRPr="00FD58A7">
              <w:rPr>
                <w:rFonts w:eastAsia="MS Mincho"/>
                <w:color w:val="000000"/>
                <w:lang w:val="en-US" w:eastAsia="en-US"/>
              </w:rPr>
              <w:t>voi</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desfăşura</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activităţi</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atât</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sectoarele</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excluse</w:t>
            </w:r>
            <w:proofErr w:type="spellEnd"/>
            <w:r w:rsidRPr="00FD58A7">
              <w:rPr>
                <w:rFonts w:eastAsia="MS Mincho"/>
                <w:color w:val="000000"/>
                <w:lang w:val="en-US" w:eastAsia="en-US"/>
              </w:rPr>
              <w:t xml:space="preserve"> de la </w:t>
            </w:r>
            <w:proofErr w:type="spellStart"/>
            <w:r w:rsidRPr="00FD58A7">
              <w:rPr>
                <w:rFonts w:eastAsia="MS Mincho"/>
                <w:color w:val="000000"/>
                <w:lang w:val="en-US" w:eastAsia="en-US"/>
              </w:rPr>
              <w:t>finanțare</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cadrul</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Obiectivului</w:t>
            </w:r>
            <w:proofErr w:type="spellEnd"/>
            <w:r w:rsidRPr="00FD58A7">
              <w:rPr>
                <w:rFonts w:eastAsia="MS Mincho"/>
                <w:color w:val="000000"/>
                <w:lang w:val="en-US" w:eastAsia="en-US"/>
              </w:rPr>
              <w:t xml:space="preserve"> specific </w:t>
            </w:r>
            <w:r w:rsidRPr="00FD58A7">
              <w:rPr>
                <w:rFonts w:eastAsia="MS Mincho"/>
                <w:i/>
                <w:color w:val="000000"/>
                <w:lang w:val="en-US" w:eastAsia="en-US"/>
              </w:rPr>
              <w:t xml:space="preserve">6.1-Creşterea </w:t>
            </w:r>
            <w:proofErr w:type="spellStart"/>
            <w:r w:rsidRPr="00FD58A7">
              <w:rPr>
                <w:rFonts w:eastAsia="MS Mincho"/>
                <w:i/>
                <w:color w:val="000000"/>
                <w:lang w:val="en-US" w:eastAsia="en-US"/>
              </w:rPr>
              <w:t>producţiei</w:t>
            </w:r>
            <w:proofErr w:type="spellEnd"/>
            <w:r w:rsidRPr="00FD58A7">
              <w:rPr>
                <w:rFonts w:eastAsia="MS Mincho"/>
                <w:i/>
                <w:color w:val="000000"/>
                <w:lang w:val="en-US" w:eastAsia="en-US"/>
              </w:rPr>
              <w:t xml:space="preserve"> de </w:t>
            </w:r>
            <w:proofErr w:type="spellStart"/>
            <w:r w:rsidRPr="00FD58A7">
              <w:rPr>
                <w:rFonts w:eastAsia="MS Mincho"/>
                <w:i/>
                <w:color w:val="000000"/>
                <w:lang w:val="en-US" w:eastAsia="en-US"/>
              </w:rPr>
              <w:t>energie</w:t>
            </w:r>
            <w:proofErr w:type="spellEnd"/>
            <w:r w:rsidRPr="00FD58A7">
              <w:rPr>
                <w:rFonts w:eastAsia="MS Mincho"/>
                <w:i/>
                <w:color w:val="000000"/>
                <w:lang w:val="en-US" w:eastAsia="en-US"/>
              </w:rPr>
              <w:t xml:space="preserve"> din </w:t>
            </w:r>
            <w:proofErr w:type="spellStart"/>
            <w:r w:rsidRPr="00FD58A7">
              <w:rPr>
                <w:rFonts w:eastAsia="MS Mincho"/>
                <w:i/>
                <w:color w:val="000000"/>
                <w:lang w:val="en-US" w:eastAsia="en-US"/>
              </w:rPr>
              <w:t>resurse</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regenerabile</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mai</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puţin</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exploatate</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biomasă</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biogaz</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geotermal</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distribuţie</w:t>
            </w:r>
            <w:proofErr w:type="spellEnd"/>
            <w:r w:rsidRPr="00FD58A7">
              <w:rPr>
                <w:rFonts w:eastAsia="MS Mincho"/>
                <w:color w:val="000000"/>
                <w:lang w:val="en-US" w:eastAsia="en-US"/>
              </w:rPr>
              <w:t xml:space="preserve">, </w:t>
            </w:r>
            <w:r w:rsidRPr="00F733A9">
              <w:rPr>
                <w:rFonts w:eastAsia="MS Mincho"/>
                <w:color w:val="000000"/>
                <w:lang w:val="ro-RO" w:eastAsia="en-US"/>
              </w:rPr>
              <w:t>cât şi în sectoarele care intră în sfera de acordare a finanţării din cadrul acestui obiectiv specific, am sa asigur printr-o contabilitate separată sau separarea activităţilor că sectoarele sau activităţile neeligibile nu beneficiază de finanţare în cadrul Obiectivului specific 6.1-</w:t>
            </w:r>
            <w:r w:rsidRPr="00F733A9">
              <w:rPr>
                <w:rFonts w:eastAsia="MS Mincho"/>
                <w:i/>
                <w:color w:val="000000"/>
                <w:lang w:val="ro-RO" w:eastAsia="en-US"/>
              </w:rPr>
              <w:t>Creşterea producţiei de energie din resurse regenerabile mai puţin exploatate (biomasă, biogaz, geotermal), distribuţie.</w:t>
            </w:r>
          </w:p>
          <w:p w:rsidR="00F26DCE" w:rsidRPr="00F733A9" w:rsidRDefault="00F26DCE" w:rsidP="00F26DCE">
            <w:pPr>
              <w:jc w:val="both"/>
              <w:rPr>
                <w:rFonts w:eastAsia="MS Mincho"/>
                <w:color w:val="000000"/>
                <w:lang w:val="ro-RO" w:eastAsia="en-US"/>
              </w:rPr>
            </w:pPr>
          </w:p>
          <w:p w:rsidR="00F26DCE" w:rsidRPr="00364BFD" w:rsidRDefault="00F26DCE" w:rsidP="00F26DCE">
            <w:pPr>
              <w:jc w:val="both"/>
              <w:rPr>
                <w:rFonts w:eastAsia="MS Mincho"/>
                <w:lang w:val="ro-RO" w:eastAsia="en-US"/>
              </w:rPr>
            </w:pPr>
          </w:p>
          <w:p w:rsidR="00F26DCE" w:rsidRPr="00364BFD" w:rsidRDefault="00F26DCE" w:rsidP="00F26DCE">
            <w:pPr>
              <w:jc w:val="both"/>
              <w:rPr>
                <w:rFonts w:eastAsia="MS Mincho"/>
                <w:lang w:val="ro-RO" w:eastAsia="en-US"/>
              </w:rPr>
            </w:pPr>
          </w:p>
          <w:p w:rsidR="00F26DCE" w:rsidRPr="00F26DCE" w:rsidRDefault="00F26DCE" w:rsidP="00F26DCE">
            <w:pPr>
              <w:widowControl w:val="0"/>
              <w:tabs>
                <w:tab w:val="left" w:pos="68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Data:</w:t>
            </w:r>
            <w:r w:rsidRPr="00F26DCE">
              <w:rPr>
                <w:rFonts w:eastAsia="MS Mincho"/>
                <w:b/>
                <w:color w:val="000000"/>
                <w:lang w:val="ro-RO" w:eastAsia="en-US"/>
              </w:rPr>
              <w:tab/>
              <w:t xml:space="preserve">                                                    </w:t>
            </w:r>
          </w:p>
          <w:p w:rsidR="00F26DCE" w:rsidRPr="00F26DCE" w:rsidRDefault="00F26DCE" w:rsidP="00F26DCE">
            <w:pPr>
              <w:widowControl w:val="0"/>
              <w:tabs>
                <w:tab w:val="left" w:pos="68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Reprezentant legal</w:t>
            </w:r>
          </w:p>
          <w:p w:rsidR="00F26DCE" w:rsidRPr="00F26DCE" w:rsidRDefault="00F26DCE" w:rsidP="00F26DCE">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Prenume şi Nume:</w:t>
            </w:r>
            <w:r w:rsidRPr="00F26DCE">
              <w:rPr>
                <w:rFonts w:eastAsia="MS Mincho"/>
                <w:b/>
                <w:color w:val="000000"/>
                <w:lang w:val="ro-RO" w:eastAsia="en-US"/>
              </w:rPr>
              <w:tab/>
            </w:r>
          </w:p>
          <w:p w:rsidR="00F26DCE" w:rsidRPr="00F26DCE" w:rsidRDefault="00F26DCE" w:rsidP="00F26DCE">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Semnătura:</w:t>
            </w:r>
            <w:r w:rsidRPr="00F26DCE">
              <w:rPr>
                <w:rFonts w:eastAsia="MS Mincho"/>
                <w:color w:val="000000"/>
                <w:lang w:val="ro-RO" w:eastAsia="en-US"/>
              </w:rPr>
              <w:tab/>
            </w:r>
          </w:p>
          <w:p w:rsidR="00F26DCE" w:rsidRPr="00F26DCE" w:rsidRDefault="00F26DCE" w:rsidP="00F26DCE">
            <w:pPr>
              <w:tabs>
                <w:tab w:val="left" w:pos="3960"/>
              </w:tabs>
              <w:spacing w:line="276" w:lineRule="auto"/>
              <w:rPr>
                <w:rFonts w:eastAsia="MS Mincho"/>
                <w:b/>
                <w:i/>
                <w:color w:val="000000"/>
                <w:lang w:val="ro-RO" w:eastAsia="en-US"/>
              </w:rPr>
            </w:pPr>
          </w:p>
        </w:tc>
      </w:tr>
    </w:tbl>
    <w:p w:rsidR="00B92CC6" w:rsidRDefault="00B92CC6" w:rsidP="00364BFD">
      <w:pPr>
        <w:rPr>
          <w:lang w:val="gsw-FR"/>
        </w:rPr>
      </w:pPr>
    </w:p>
    <w:p w:rsidR="0013324B" w:rsidRPr="00B92CC6" w:rsidRDefault="00B92CC6" w:rsidP="00B92CC6">
      <w:pPr>
        <w:spacing w:after="160" w:line="259" w:lineRule="auto"/>
        <w:rPr>
          <w:lang w:val="gsw-FR"/>
        </w:rPr>
      </w:pPr>
      <w:r>
        <w:rPr>
          <w:lang w:val="gsw-FR"/>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92"/>
      </w:tblGrid>
      <w:tr w:rsidR="0013324B" w:rsidRPr="00A2611D" w:rsidTr="0013324B">
        <w:trPr>
          <w:trHeight w:val="381"/>
        </w:trPr>
        <w:tc>
          <w:tcPr>
            <w:tcW w:w="10314" w:type="dxa"/>
            <w:shd w:val="clear" w:color="auto" w:fill="CCCCCC"/>
            <w:vAlign w:val="center"/>
          </w:tcPr>
          <w:p w:rsidR="0013324B" w:rsidRPr="00A2611D" w:rsidRDefault="0013324B" w:rsidP="00F13289">
            <w:pPr>
              <w:jc w:val="center"/>
              <w:rPr>
                <w:b/>
                <w:bCs/>
                <w:lang w:val="gsw-FR"/>
              </w:rPr>
            </w:pPr>
            <w:r w:rsidRPr="00A2611D">
              <w:rPr>
                <w:lang w:val="gsw-FR"/>
              </w:rPr>
              <w:lastRenderedPageBreak/>
              <w:br w:type="page"/>
            </w:r>
            <w:r w:rsidRPr="00A2611D">
              <w:rPr>
                <w:b/>
                <w:bCs/>
                <w:lang w:val="gsw-FR"/>
              </w:rPr>
              <w:t xml:space="preserve"> </w:t>
            </w:r>
          </w:p>
          <w:p w:rsidR="0013324B" w:rsidRPr="00A2611D" w:rsidRDefault="002D74C9" w:rsidP="00CC7E79">
            <w:pPr>
              <w:jc w:val="center"/>
              <w:rPr>
                <w:b/>
                <w:bCs/>
                <w:lang w:val="gsw-FR"/>
              </w:rPr>
            </w:pPr>
            <w:r w:rsidRPr="00364BFD">
              <w:rPr>
                <w:b/>
                <w:color w:val="000000" w:themeColor="text1"/>
                <w:lang w:val="gsw-FR"/>
              </w:rPr>
              <w:t>Anexa 4</w:t>
            </w:r>
            <w:r>
              <w:rPr>
                <w:b/>
                <w:color w:val="000000" w:themeColor="text1"/>
                <w:lang w:val="gsw-FR"/>
              </w:rPr>
              <w:t>c</w:t>
            </w:r>
            <w:r w:rsidRPr="00A2611D">
              <w:rPr>
                <w:b/>
                <w:bCs/>
                <w:lang w:val="gsw-FR"/>
              </w:rPr>
              <w:t xml:space="preserve"> </w:t>
            </w:r>
            <w:r w:rsidR="0013324B" w:rsidRPr="00A2611D">
              <w:rPr>
                <w:b/>
                <w:bCs/>
                <w:lang w:val="gsw-FR"/>
              </w:rPr>
              <w:t>DECLARAŢIE PRIVIND CONFORMITATE</w:t>
            </w:r>
            <w:r w:rsidR="00CC7E79" w:rsidRPr="00A2611D">
              <w:rPr>
                <w:b/>
                <w:bCs/>
                <w:lang w:val="gsw-FR"/>
              </w:rPr>
              <w:t>A</w:t>
            </w:r>
            <w:r w:rsidR="0013324B" w:rsidRPr="00A2611D">
              <w:rPr>
                <w:b/>
                <w:bCs/>
                <w:lang w:val="gsw-FR"/>
              </w:rPr>
              <w:t xml:space="preserve"> CU AJUTORUL DE STAT</w:t>
            </w:r>
            <w:r w:rsidR="0013324B" w:rsidRPr="00A2611D">
              <w:rPr>
                <w:rStyle w:val="FootnoteReference"/>
                <w:b/>
                <w:bCs/>
                <w:lang w:val="gsw-FR"/>
              </w:rPr>
              <w:footnoteReference w:id="1"/>
            </w:r>
          </w:p>
        </w:tc>
      </w:tr>
    </w:tbl>
    <w:p w:rsidR="00DF0B34" w:rsidRPr="00DF0B34" w:rsidRDefault="00DF0B34" w:rsidP="00DF0B34">
      <w:pPr>
        <w:autoSpaceDE w:val="0"/>
        <w:autoSpaceDN w:val="0"/>
        <w:adjustRightInd w:val="0"/>
        <w:jc w:val="both"/>
        <w:rPr>
          <w:rFonts w:ascii="Arial,Bold" w:hAnsi="Arial,Bold" w:cs="Arial,Bold"/>
          <w:b/>
          <w:bCs/>
          <w:lang w:val="gsw-FR"/>
        </w:rPr>
      </w:pPr>
    </w:p>
    <w:p w:rsidR="00DF0B34" w:rsidRPr="00DF0B34" w:rsidRDefault="00DF0B34" w:rsidP="00DF0B34">
      <w:pPr>
        <w:widowControl w:val="0"/>
        <w:jc w:val="both"/>
        <w:rPr>
          <w:lang w:val="ro-RO"/>
        </w:rPr>
      </w:pPr>
      <w:r w:rsidRPr="00DF0B34">
        <w:rPr>
          <w:lang w:val="ro-RO"/>
        </w:rPr>
        <w:t>Subsemnatul &lt;nume, prenume&gt; posesor al CI seria &lt;seria&gt; nr. &lt;nr.&gt;, eliberată de &lt;organismul emitent&gt;, CNP &lt;CNP&gt; / paşaport nr. &lt;nr.&gt;, eliberat de &lt;organismul emitent&gt;, în calitate de &lt;</w:t>
      </w:r>
    </w:p>
    <w:p w:rsidR="00DF0B34" w:rsidRPr="00DF0B34" w:rsidRDefault="00DF0B34" w:rsidP="00DF0B34">
      <w:pPr>
        <w:widowControl w:val="0"/>
        <w:jc w:val="both"/>
        <w:rPr>
          <w:lang w:val="ro-RO"/>
        </w:rPr>
      </w:pPr>
      <w:r w:rsidRPr="00DF0B34">
        <w:rPr>
          <w:lang w:val="ro-RO"/>
        </w:rPr>
        <w:t>&lt;denumirea solicitant&gt;, cunoscând că declararea necorespunzătoare a adevǎrului, inclusiv prin omisiune, constituie infracţiune şi este pedepsit de legea penală, declar pe propria răspundere că:</w:t>
      </w:r>
    </w:p>
    <w:p w:rsidR="00DF0B34" w:rsidRPr="00DF0B34" w:rsidRDefault="00DF0B34" w:rsidP="00DF0B34">
      <w:pPr>
        <w:widowControl w:val="0"/>
        <w:ind w:left="720"/>
        <w:jc w:val="both"/>
        <w:rPr>
          <w:lang w:val="ro-RO"/>
        </w:rPr>
      </w:pPr>
    </w:p>
    <w:p w:rsidR="005F2166" w:rsidRPr="005F2166" w:rsidRDefault="00DF0B34" w:rsidP="005F2166">
      <w:pPr>
        <w:widowControl w:val="0"/>
        <w:numPr>
          <w:ilvl w:val="1"/>
          <w:numId w:val="9"/>
        </w:numPr>
        <w:jc w:val="both"/>
        <w:rPr>
          <w:b/>
          <w:lang w:val="ro-RO"/>
        </w:rPr>
      </w:pPr>
      <w:r w:rsidRPr="00DF0B34">
        <w:rPr>
          <w:lang w:val="ro-RO"/>
        </w:rPr>
        <w:t xml:space="preserve">societatea </w:t>
      </w:r>
      <w:r w:rsidR="005F2166">
        <w:rPr>
          <w:lang w:val="ro-RO"/>
        </w:rPr>
        <w:t xml:space="preserve">nu </w:t>
      </w:r>
      <w:r w:rsidR="005F2166" w:rsidRPr="005F2166">
        <w:rPr>
          <w:b/>
          <w:lang w:val="ro-RO"/>
        </w:rPr>
        <w:t xml:space="preserve">face obiectul unui ordin de recuperare neexecutat </w:t>
      </w:r>
      <w:r w:rsidR="005F2166" w:rsidRPr="005F2166">
        <w:rPr>
          <w:lang w:val="ro-RO"/>
        </w:rPr>
        <w:t xml:space="preserve">în urma unei decizii anterioare a Consiliului Concurenţei sau a Comisiei Europene, prin care un ajutor de stat a fost declarat ilegal şi incompatibil cu piaţa internă; </w:t>
      </w:r>
    </w:p>
    <w:p w:rsidR="00DF0B34" w:rsidRPr="00DF0B34" w:rsidRDefault="00DF0B34" w:rsidP="005F2166">
      <w:pPr>
        <w:widowControl w:val="0"/>
        <w:ind w:left="1440"/>
        <w:jc w:val="both"/>
        <w:rPr>
          <w:lang w:val="ro-RO"/>
        </w:rPr>
      </w:pPr>
    </w:p>
    <w:p w:rsidR="00DF0B34" w:rsidRPr="00DF0B34" w:rsidRDefault="00DF0B34" w:rsidP="00590AAE">
      <w:pPr>
        <w:widowControl w:val="0"/>
        <w:numPr>
          <w:ilvl w:val="1"/>
          <w:numId w:val="22"/>
        </w:numPr>
        <w:spacing w:after="120"/>
        <w:jc w:val="both"/>
        <w:rPr>
          <w:lang w:val="ro-RO"/>
        </w:rPr>
      </w:pPr>
      <w:r w:rsidRPr="00DF0B34">
        <w:rPr>
          <w:b/>
          <w:lang w:val="ro-RO"/>
        </w:rPr>
        <w:t>societatea nu este o</w:t>
      </w:r>
      <w:r w:rsidRPr="00DF0B34">
        <w:rPr>
          <w:lang w:val="ro-RO"/>
        </w:rPr>
        <w:t xml:space="preserve"> </w:t>
      </w:r>
      <w:r w:rsidRPr="00DF0B34">
        <w:rPr>
          <w:b/>
          <w:lang w:val="ro-RO"/>
        </w:rPr>
        <w:t>întreprindere în dificultate</w:t>
      </w:r>
      <w:r w:rsidRPr="00DF0B34">
        <w:rPr>
          <w:lang w:val="ro-RO"/>
        </w:rPr>
        <w:t>, în conformitate cu prevederile art. 2, punctul  18  din  Regulamentul  (UE)  nr.  651/2014, şi anume:</w:t>
      </w:r>
    </w:p>
    <w:p w:rsidR="00E83C98" w:rsidRPr="00E83C98" w:rsidRDefault="00DF0B34" w:rsidP="000D0E60">
      <w:pPr>
        <w:spacing w:after="120"/>
        <w:ind w:left="1440"/>
        <w:jc w:val="both"/>
        <w:rPr>
          <w:lang w:val="ro-RO"/>
        </w:rPr>
      </w:pPr>
      <w:r w:rsidRPr="00DF0B34">
        <w:rPr>
          <w:lang w:val="ro-RO"/>
        </w:rPr>
        <w:t xml:space="preserve">(i) </w:t>
      </w:r>
      <w:r w:rsidR="00E83C98" w:rsidRPr="00E83C98">
        <w:rPr>
          <w:lang w:val="ro-RO"/>
        </w:rPr>
        <w:t>În cazul unei societăți comerciale cu răspundere limitată (alta decât un IMM care există de cel puțin trei ani</w:t>
      </w:r>
      <w:r w:rsidR="00E83C98">
        <w:rPr>
          <w:lang w:val="ro-RO"/>
        </w:rPr>
        <w:t xml:space="preserve"> </w:t>
      </w:r>
      <w:r w:rsidR="00E83C98" w:rsidRPr="00E83C98">
        <w:rPr>
          <w:lang w:val="ro-RO"/>
        </w:rPr>
        <w:t>sau, în sensul eligibilității pentru ajutor pentru finanțare de risc, un IMM aflat la 7 ani de la prima sa vânzare</w:t>
      </w:r>
      <w:r w:rsidR="00E83C98">
        <w:rPr>
          <w:lang w:val="ro-RO"/>
        </w:rPr>
        <w:t xml:space="preserve"> </w:t>
      </w:r>
      <w:r w:rsidR="00E83C98" w:rsidRPr="00E83C98">
        <w:rPr>
          <w:lang w:val="ro-RO"/>
        </w:rPr>
        <w:t>comercială care se califică pentru investiții pentru finanțare de risc în urma unui proces de diligență efectuat</w:t>
      </w:r>
      <w:r w:rsidR="00E83C98">
        <w:rPr>
          <w:lang w:val="ro-RO"/>
        </w:rPr>
        <w:t xml:space="preserve"> </w:t>
      </w:r>
      <w:r w:rsidR="00E83C98" w:rsidRPr="00E83C98">
        <w:rPr>
          <w:lang w:val="ro-RO"/>
        </w:rPr>
        <w:t>de un intermediar financiar selectat), atunci când mai mult de jumătate din capitalul său social subscris a</w:t>
      </w:r>
      <w:r w:rsidR="00E83C98">
        <w:rPr>
          <w:lang w:val="ro-RO"/>
        </w:rPr>
        <w:t xml:space="preserve"> </w:t>
      </w:r>
      <w:r w:rsidR="00E83C98" w:rsidRPr="00E83C98">
        <w:rPr>
          <w:lang w:val="ro-RO"/>
        </w:rPr>
        <w:t>dispărut din cauza pierderilor acumulate. Această situație survine atunci când deducerea pierderilor acumulate</w:t>
      </w:r>
      <w:r w:rsidR="00E83C98">
        <w:rPr>
          <w:lang w:val="ro-RO"/>
        </w:rPr>
        <w:t xml:space="preserve"> </w:t>
      </w:r>
      <w:r w:rsidR="00E83C98" w:rsidRPr="00E83C98">
        <w:rPr>
          <w:lang w:val="ro-RO"/>
        </w:rPr>
        <w:t>din rezerve (și din toate celelalte elemente considerate în general ca făcând parte din fondurile proprii ale</w:t>
      </w:r>
      <w:r w:rsidR="00E83C98">
        <w:rPr>
          <w:lang w:val="ro-RO"/>
        </w:rPr>
        <w:t xml:space="preserve"> </w:t>
      </w:r>
      <w:r w:rsidR="00E83C98" w:rsidRPr="00E83C98">
        <w:rPr>
          <w:lang w:val="ro-RO"/>
        </w:rPr>
        <w:t>societății) conduce la un rezultat negativ care depășește jumătate din capitalul social subscris. În sensul acestei</w:t>
      </w:r>
      <w:r w:rsidR="00E83C98">
        <w:rPr>
          <w:lang w:val="ro-RO"/>
        </w:rPr>
        <w:t xml:space="preserve"> </w:t>
      </w:r>
      <w:r w:rsidR="00E83C98" w:rsidRPr="00E83C98">
        <w:rPr>
          <w:lang w:val="ro-RO"/>
        </w:rPr>
        <w:t>dispoziții, „societate cu răspundere limitată” se referă în special la tipurile de societăți menționate în anexa I la</w:t>
      </w:r>
      <w:r w:rsidR="00E83C98">
        <w:rPr>
          <w:lang w:val="ro-RO"/>
        </w:rPr>
        <w:t xml:space="preserve"> </w:t>
      </w:r>
      <w:r w:rsidR="00E83C98" w:rsidRPr="00E83C98">
        <w:rPr>
          <w:lang w:val="ro-RO"/>
        </w:rPr>
        <w:t>Directiva 2013/34/UE (1), iar „capital social” include, dacă este cazul, orice capital suplimentar.</w:t>
      </w:r>
    </w:p>
    <w:p w:rsidR="00E83C98" w:rsidRPr="00E83C98" w:rsidRDefault="00E83C98" w:rsidP="000D0E60">
      <w:pPr>
        <w:spacing w:after="120"/>
        <w:ind w:left="1440"/>
        <w:jc w:val="both"/>
        <w:rPr>
          <w:lang w:val="ro-RO"/>
        </w:rPr>
      </w:pPr>
      <w:r w:rsidRPr="00E83C98">
        <w:rPr>
          <w:lang w:val="ro-RO"/>
        </w:rPr>
        <w:t>(b) În cazul unei societăți comerciale în care cel puțin unii dintre asociați au răspundere nelimitată pentru creanțele</w:t>
      </w:r>
      <w:r>
        <w:rPr>
          <w:lang w:val="ro-RO"/>
        </w:rPr>
        <w:t xml:space="preserve"> </w:t>
      </w:r>
      <w:r w:rsidRPr="00E83C98">
        <w:rPr>
          <w:lang w:val="ro-RO"/>
        </w:rPr>
        <w:t>societății (alta decât un IMM care există de cel puțin trei ani sau, în sensul eligibilității pentru ajutor</w:t>
      </w:r>
      <w:r>
        <w:rPr>
          <w:lang w:val="ro-RO"/>
        </w:rPr>
        <w:t xml:space="preserve"> </w:t>
      </w:r>
      <w:r w:rsidRPr="00E83C98">
        <w:rPr>
          <w:lang w:val="ro-RO"/>
        </w:rPr>
        <w:t>pentru finanțare de risc, un IMM aflat la 7 ani de la prima sa vânzare comercială care se califică pentru investiții</w:t>
      </w:r>
      <w:r>
        <w:rPr>
          <w:lang w:val="ro-RO"/>
        </w:rPr>
        <w:t xml:space="preserve"> </w:t>
      </w:r>
      <w:r w:rsidRPr="00E83C98">
        <w:rPr>
          <w:lang w:val="ro-RO"/>
        </w:rPr>
        <w:t>pentru finanțare de risc în urma unui proces de diligență efectuat de un intermediar financiar selectat),</w:t>
      </w:r>
      <w:r>
        <w:rPr>
          <w:lang w:val="ro-RO"/>
        </w:rPr>
        <w:t xml:space="preserve"> </w:t>
      </w:r>
      <w:r w:rsidRPr="00E83C98">
        <w:rPr>
          <w:lang w:val="ro-RO"/>
        </w:rPr>
        <w:t>atunci când mai mult de jumătate din capitalul propriu așa cum reiese din contabilitatea societății a dispărut</w:t>
      </w:r>
      <w:r>
        <w:rPr>
          <w:lang w:val="ro-RO"/>
        </w:rPr>
        <w:t xml:space="preserve"> </w:t>
      </w:r>
      <w:r w:rsidRPr="00E83C98">
        <w:rPr>
          <w:lang w:val="ro-RO"/>
        </w:rPr>
        <w:t>din cauza pierderilor acumulate. În sensul prezentei dispoziții, „o societate comercială în care cel puțin unii</w:t>
      </w:r>
      <w:r>
        <w:rPr>
          <w:lang w:val="ro-RO"/>
        </w:rPr>
        <w:t xml:space="preserve"> </w:t>
      </w:r>
      <w:r w:rsidRPr="00E83C98">
        <w:rPr>
          <w:lang w:val="ro-RO"/>
        </w:rPr>
        <w:t>dintre asociați au răspundere nelimitată pentru creanțele societății” se referă în special la acele tipuri de societăți</w:t>
      </w:r>
      <w:r>
        <w:rPr>
          <w:lang w:val="ro-RO"/>
        </w:rPr>
        <w:t xml:space="preserve"> </w:t>
      </w:r>
      <w:r w:rsidRPr="00E83C98">
        <w:rPr>
          <w:lang w:val="ro-RO"/>
        </w:rPr>
        <w:t>menționate în anexa II la Directiva 2013/34/UE.</w:t>
      </w:r>
    </w:p>
    <w:p w:rsidR="00E83C98" w:rsidRPr="00E83C98" w:rsidRDefault="00E83C98" w:rsidP="000D0E60">
      <w:pPr>
        <w:spacing w:after="120"/>
        <w:ind w:left="1440"/>
        <w:jc w:val="both"/>
        <w:rPr>
          <w:lang w:val="ro-RO"/>
        </w:rPr>
      </w:pPr>
      <w:r w:rsidRPr="00E83C98">
        <w:rPr>
          <w:lang w:val="ro-RO"/>
        </w:rPr>
        <w:t>(c) Atunci când întreprinderea face obiectul unei proceduri colective de insolvență sau îndeplinește criteriile</w:t>
      </w:r>
      <w:r>
        <w:rPr>
          <w:lang w:val="ro-RO"/>
        </w:rPr>
        <w:t xml:space="preserve"> </w:t>
      </w:r>
      <w:r w:rsidRPr="00E83C98">
        <w:rPr>
          <w:lang w:val="ro-RO"/>
        </w:rPr>
        <w:t>prevăzute în dreptul intern pentru ca o procedură colectivă de insolvență să fie deschisă la cererea creditorilor</w:t>
      </w:r>
      <w:r>
        <w:rPr>
          <w:lang w:val="ro-RO"/>
        </w:rPr>
        <w:t xml:space="preserve"> </w:t>
      </w:r>
      <w:r w:rsidRPr="00E83C98">
        <w:rPr>
          <w:lang w:val="ro-RO"/>
        </w:rPr>
        <w:t>săi.</w:t>
      </w:r>
    </w:p>
    <w:p w:rsidR="00E83C98" w:rsidRPr="00E83C98" w:rsidRDefault="00E83C98" w:rsidP="000D0E60">
      <w:pPr>
        <w:spacing w:after="120"/>
        <w:ind w:left="1440"/>
        <w:jc w:val="both"/>
        <w:rPr>
          <w:lang w:val="ro-RO"/>
        </w:rPr>
      </w:pPr>
      <w:r w:rsidRPr="00E83C98">
        <w:rPr>
          <w:lang w:val="ro-RO"/>
        </w:rPr>
        <w:t>(d) Atunci când întreprinderea a primit ajutor pentru salvare și nu a r</w:t>
      </w:r>
      <w:r>
        <w:rPr>
          <w:lang w:val="ro-RO"/>
        </w:rPr>
        <w:t xml:space="preserve">ambursat încă împrumutul sau nu </w:t>
      </w:r>
      <w:r w:rsidRPr="00E83C98">
        <w:rPr>
          <w:lang w:val="ro-RO"/>
        </w:rPr>
        <w:t>a încetat</w:t>
      </w:r>
      <w:r>
        <w:rPr>
          <w:lang w:val="ro-RO"/>
        </w:rPr>
        <w:t xml:space="preserve"> </w:t>
      </w:r>
      <w:r w:rsidRPr="00E83C98">
        <w:rPr>
          <w:lang w:val="ro-RO"/>
        </w:rPr>
        <w:t>garanția sau a primit ajutoare pentru restructurare și face încă obiectul unui plan de restructurare.</w:t>
      </w:r>
    </w:p>
    <w:p w:rsidR="00E83C98" w:rsidRPr="00E83C98" w:rsidRDefault="00E83C98" w:rsidP="000D0E60">
      <w:pPr>
        <w:spacing w:after="120"/>
        <w:ind w:left="1440"/>
        <w:jc w:val="both"/>
        <w:rPr>
          <w:lang w:val="ro-RO"/>
        </w:rPr>
      </w:pPr>
      <w:r w:rsidRPr="00E83C98">
        <w:rPr>
          <w:lang w:val="ro-RO"/>
        </w:rPr>
        <w:t>(e) În cazul unei întreprinderi care nu este un IMM, atunci când, în ultimii doi ani:</w:t>
      </w:r>
    </w:p>
    <w:p w:rsidR="00E83C98" w:rsidRPr="000D0E60" w:rsidRDefault="00E83C98" w:rsidP="000D0E60">
      <w:pPr>
        <w:pStyle w:val="ListParagraph"/>
        <w:numPr>
          <w:ilvl w:val="0"/>
          <w:numId w:val="23"/>
        </w:numPr>
        <w:jc w:val="both"/>
        <w:rPr>
          <w:lang w:val="ro-RO"/>
        </w:rPr>
      </w:pPr>
      <w:r w:rsidRPr="000D0E60">
        <w:rPr>
          <w:lang w:val="ro-RO"/>
        </w:rPr>
        <w:t>raportul datorii/capitaluri proprii al întreprinderii este mai mare de 7,5; și</w:t>
      </w:r>
    </w:p>
    <w:p w:rsidR="00E83C98" w:rsidRPr="000D0E60" w:rsidRDefault="00E83C98" w:rsidP="000D0E60">
      <w:pPr>
        <w:pStyle w:val="ListParagraph"/>
        <w:numPr>
          <w:ilvl w:val="0"/>
          <w:numId w:val="23"/>
        </w:numPr>
        <w:spacing w:after="120"/>
        <w:jc w:val="both"/>
        <w:rPr>
          <w:lang w:val="ro-RO"/>
        </w:rPr>
      </w:pPr>
      <w:r w:rsidRPr="000D0E60">
        <w:rPr>
          <w:lang w:val="ro-RO"/>
        </w:rPr>
        <w:t>capacitatea de acoperire a dobânzilor calculată pe baza EBITDA se situează sub valoarea 1,0.</w:t>
      </w:r>
    </w:p>
    <w:p w:rsidR="00DF0B34" w:rsidRPr="00E83C98" w:rsidRDefault="00DF0B34" w:rsidP="00E83C98">
      <w:pPr>
        <w:pStyle w:val="ListParagraph"/>
        <w:numPr>
          <w:ilvl w:val="0"/>
          <w:numId w:val="21"/>
        </w:numPr>
        <w:spacing w:after="120"/>
        <w:ind w:left="1440"/>
        <w:jc w:val="both"/>
        <w:rPr>
          <w:bCs/>
          <w:lang w:val="ro-RO"/>
        </w:rPr>
      </w:pPr>
      <w:r w:rsidRPr="00E83C98">
        <w:rPr>
          <w:bCs/>
          <w:lang w:val="ro-RO"/>
        </w:rPr>
        <w:t>justific necesitatea finanţării proiectului prin ajutor de stat (</w:t>
      </w:r>
      <w:r w:rsidRPr="00E83C98">
        <w:rPr>
          <w:b/>
          <w:bCs/>
          <w:i/>
          <w:lang w:val="ro-RO"/>
        </w:rPr>
        <w:t>efectul stimulativ</w:t>
      </w:r>
      <w:r w:rsidRPr="00E83C98">
        <w:rPr>
          <w:b/>
          <w:bCs/>
          <w:lang w:val="ro-RO"/>
        </w:rPr>
        <w:t>),</w:t>
      </w:r>
      <w:r w:rsidRPr="00E83C98">
        <w:rPr>
          <w:bCs/>
          <w:lang w:val="ro-RO"/>
        </w:rPr>
        <w:t xml:space="preserve"> deoarece investiţia nu s-ar putea realiza fără sprijin din surse publice, întrucât ...................................................................................................................................................................</w:t>
      </w:r>
    </w:p>
    <w:p w:rsidR="00DF0B34" w:rsidRPr="00DF0B34" w:rsidRDefault="00DF0B34" w:rsidP="00DF0B34">
      <w:pPr>
        <w:widowControl w:val="0"/>
        <w:tabs>
          <w:tab w:val="left" w:pos="1440"/>
        </w:tabs>
        <w:ind w:left="1440"/>
        <w:jc w:val="both"/>
        <w:rPr>
          <w:lang w:val="fr-FR"/>
        </w:rPr>
      </w:pPr>
      <w:r w:rsidRPr="00DF0B34">
        <w:rPr>
          <w:lang w:val="ro-RO"/>
        </w:rPr>
        <w:t>(valoarea investiţiei, insuficienţa resurselor proprii de finanţare etc.).</w:t>
      </w:r>
    </w:p>
    <w:p w:rsidR="00DF0B34" w:rsidRPr="00DF0B34" w:rsidRDefault="00DF0B34" w:rsidP="00DF0B34">
      <w:pPr>
        <w:widowControl w:val="0"/>
        <w:tabs>
          <w:tab w:val="left" w:pos="1890"/>
        </w:tabs>
        <w:ind w:left="1440"/>
        <w:contextualSpacing/>
        <w:jc w:val="both"/>
        <w:rPr>
          <w:lang w:val="fr-FR"/>
        </w:rPr>
      </w:pPr>
    </w:p>
    <w:p w:rsidR="00DF0B34" w:rsidRPr="00DF0B34" w:rsidRDefault="00DF0B34" w:rsidP="00DF0B34">
      <w:pPr>
        <w:widowControl w:val="0"/>
        <w:numPr>
          <w:ilvl w:val="1"/>
          <w:numId w:val="9"/>
        </w:numPr>
        <w:jc w:val="both"/>
        <w:rPr>
          <w:lang w:val="ro-RO"/>
        </w:rPr>
      </w:pPr>
      <w:r w:rsidRPr="00DF0B34">
        <w:rPr>
          <w:lang w:val="ro-RO"/>
        </w:rPr>
        <w:t>nu s-au efectuat activităţi în cadrul proiectului care să semnifice “</w:t>
      </w:r>
      <w:r w:rsidRPr="00DF0B34">
        <w:rPr>
          <w:b/>
          <w:lang w:val="ro-RO"/>
        </w:rPr>
        <w:t>demararea lucrărilor (Start of Works</w:t>
      </w:r>
      <w:r w:rsidRPr="00DF0B34">
        <w:rPr>
          <w:lang w:val="ro-RO"/>
        </w:rPr>
        <w:t>)” – adică nu am demarat alte activităţi cu excepţia celor referitoare la cumpărarea de terenuri și lucrările pregătitoare, cum ar fi obținerea avizelor, realizarea studiilor de fezabilitate si demararea procedurii de achiziție.</w:t>
      </w:r>
    </w:p>
    <w:p w:rsidR="00DF0B34" w:rsidRPr="00DF0B34" w:rsidRDefault="00DF0B34" w:rsidP="00DF0B34">
      <w:pPr>
        <w:rPr>
          <w:lang w:val="ro-RO"/>
        </w:rPr>
      </w:pPr>
    </w:p>
    <w:p w:rsidR="00DF0B34" w:rsidRPr="00DF0B34" w:rsidRDefault="00DF0B34" w:rsidP="00DF0B34">
      <w:pPr>
        <w:widowControl w:val="0"/>
        <w:numPr>
          <w:ilvl w:val="1"/>
          <w:numId w:val="9"/>
        </w:numPr>
        <w:jc w:val="both"/>
        <w:rPr>
          <w:lang w:val="ro-RO"/>
        </w:rPr>
      </w:pPr>
      <w:r w:rsidRPr="00DF0B34">
        <w:rPr>
          <w:lang w:val="ro-RO"/>
        </w:rPr>
        <w:t>Infrastructura energetică este supusă în integralitate reglementării tarifelor și accesului în conformitate cu legislația referitoare la piața internă a energiei.</w:t>
      </w:r>
    </w:p>
    <w:p w:rsidR="00DF0B34" w:rsidRPr="00DF0B34" w:rsidRDefault="00DF0B34" w:rsidP="00DF0B34">
      <w:pPr>
        <w:widowControl w:val="0"/>
        <w:ind w:left="1440"/>
        <w:jc w:val="both"/>
        <w:rPr>
          <w:lang w:val="ro-RO"/>
        </w:rPr>
      </w:pPr>
    </w:p>
    <w:p w:rsidR="00DF0B34" w:rsidRPr="00DF0B34" w:rsidRDefault="00DF0B34" w:rsidP="00DF0B34">
      <w:pPr>
        <w:widowControl w:val="0"/>
        <w:ind w:left="720"/>
        <w:jc w:val="both"/>
        <w:rPr>
          <w:i/>
          <w:highlight w:val="yellow"/>
          <w:lang w:val="ro-RO"/>
        </w:rPr>
      </w:pPr>
    </w:p>
    <w:p w:rsidR="00DF0B34" w:rsidRDefault="00DF0B34" w:rsidP="00DF0B34">
      <w:pPr>
        <w:widowControl w:val="0"/>
        <w:autoSpaceDE w:val="0"/>
        <w:autoSpaceDN w:val="0"/>
        <w:adjustRightInd w:val="0"/>
        <w:ind w:firstLine="720"/>
        <w:jc w:val="both"/>
        <w:rPr>
          <w:b/>
          <w:lang w:val="ro-RO"/>
        </w:rPr>
      </w:pPr>
      <w:r w:rsidRPr="00DF0B34">
        <w:rPr>
          <w:b/>
          <w:lang w:val="ro-RO"/>
        </w:rPr>
        <w:t>Data:                                                 Semnăturǎ reprezentant legal al solicitantului:</w:t>
      </w:r>
    </w:p>
    <w:p w:rsidR="00C60608" w:rsidRDefault="00C60608" w:rsidP="00DF0B34">
      <w:pPr>
        <w:widowControl w:val="0"/>
        <w:autoSpaceDE w:val="0"/>
        <w:autoSpaceDN w:val="0"/>
        <w:adjustRightInd w:val="0"/>
        <w:ind w:firstLine="720"/>
        <w:jc w:val="both"/>
        <w:rPr>
          <w:b/>
          <w:lang w:val="ro-RO"/>
        </w:rPr>
      </w:pPr>
    </w:p>
    <w:p w:rsidR="00C60608" w:rsidRPr="00DF0B34" w:rsidRDefault="00C60608" w:rsidP="00DF0B34">
      <w:pPr>
        <w:widowControl w:val="0"/>
        <w:autoSpaceDE w:val="0"/>
        <w:autoSpaceDN w:val="0"/>
        <w:adjustRightInd w:val="0"/>
        <w:ind w:firstLine="720"/>
        <w:jc w:val="both"/>
        <w:rPr>
          <w:b/>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13324B" w:rsidRPr="00A2611D" w:rsidTr="00F13289">
        <w:trPr>
          <w:trHeight w:val="381"/>
        </w:trPr>
        <w:tc>
          <w:tcPr>
            <w:tcW w:w="9468" w:type="dxa"/>
            <w:shd w:val="clear" w:color="auto" w:fill="CCCCCC"/>
            <w:vAlign w:val="center"/>
          </w:tcPr>
          <w:p w:rsidR="002D74C9" w:rsidRPr="00364BFD" w:rsidRDefault="00B92CC6" w:rsidP="002D74C9">
            <w:pPr>
              <w:rPr>
                <w:b/>
                <w:color w:val="000000" w:themeColor="text1"/>
                <w:lang w:val="gsw-FR"/>
              </w:rPr>
            </w:pPr>
            <w:r>
              <w:rPr>
                <w:lang w:val="ro-RO"/>
              </w:rPr>
              <w:lastRenderedPageBreak/>
              <w:br w:type="page"/>
            </w:r>
            <w:r w:rsidR="002D74C9" w:rsidRPr="00364BFD">
              <w:rPr>
                <w:b/>
                <w:color w:val="000000" w:themeColor="text1"/>
                <w:lang w:val="gsw-FR"/>
              </w:rPr>
              <w:t>Anexa 4</w:t>
            </w:r>
            <w:r w:rsidR="002D74C9">
              <w:rPr>
                <w:b/>
                <w:color w:val="000000" w:themeColor="text1"/>
                <w:lang w:val="gsw-FR"/>
              </w:rPr>
              <w:t>d</w:t>
            </w:r>
          </w:p>
          <w:p w:rsidR="0013324B" w:rsidRPr="00A2611D" w:rsidRDefault="0013324B" w:rsidP="00F13289">
            <w:pPr>
              <w:jc w:val="center"/>
              <w:rPr>
                <w:b/>
                <w:bCs/>
                <w:lang w:val="gsw-FR"/>
              </w:rPr>
            </w:pPr>
            <w:r w:rsidRPr="00A2611D">
              <w:rPr>
                <w:b/>
                <w:lang w:val="gsw-FR"/>
              </w:rPr>
              <w:t>Declarație privind conflictul de interese</w:t>
            </w:r>
            <w:r w:rsidRPr="00A2611D">
              <w:rPr>
                <w:b/>
                <w:vertAlign w:val="superscript"/>
                <w:lang w:val="gsw-FR"/>
              </w:rPr>
              <w:footnoteReference w:id="2"/>
            </w:r>
          </w:p>
        </w:tc>
      </w:tr>
    </w:tbl>
    <w:p w:rsidR="0013324B" w:rsidRPr="00A2611D" w:rsidRDefault="0013324B" w:rsidP="0013324B">
      <w:pPr>
        <w:rPr>
          <w:lang w:val="gsw-FR"/>
        </w:rPr>
      </w:pPr>
    </w:p>
    <w:p w:rsidR="0013324B" w:rsidRDefault="0013324B" w:rsidP="0013324B">
      <w:pPr>
        <w:rPr>
          <w:lang w:val="gsw-FR"/>
        </w:rPr>
      </w:pPr>
    </w:p>
    <w:p w:rsidR="00A823FD" w:rsidRPr="00A2611D" w:rsidRDefault="00A823FD" w:rsidP="0013324B">
      <w:pPr>
        <w:rPr>
          <w:lang w:val="gsw-FR"/>
        </w:rPr>
      </w:pPr>
    </w:p>
    <w:p w:rsidR="007D6DA4" w:rsidRPr="007D6DA4" w:rsidRDefault="007D6DA4" w:rsidP="007D6DA4">
      <w:pPr>
        <w:rPr>
          <w:lang w:val="gsw-FR"/>
        </w:rPr>
      </w:pPr>
    </w:p>
    <w:p w:rsidR="007D6DA4" w:rsidRPr="007D6DA4" w:rsidRDefault="007D6DA4" w:rsidP="007D6DA4">
      <w:pPr>
        <w:spacing w:line="480" w:lineRule="auto"/>
        <w:ind w:right="49"/>
        <w:jc w:val="both"/>
        <w:rPr>
          <w:rFonts w:eastAsia="MS Mincho"/>
          <w:color w:val="000000"/>
          <w:sz w:val="22"/>
          <w:szCs w:val="22"/>
          <w:lang w:val="ro-RO" w:eastAsia="en-US"/>
        </w:rPr>
      </w:pPr>
      <w:r w:rsidRPr="007D6DA4">
        <w:rPr>
          <w:rFonts w:eastAsia="MS Mincho"/>
          <w:color w:val="000000"/>
          <w:sz w:val="22"/>
          <w:szCs w:val="22"/>
          <w:lang w:val="ro-RO" w:eastAsia="en-US"/>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7D6DA4">
        <w:rPr>
          <w:rFonts w:eastAsia="MS Mincho"/>
          <w:color w:val="000000"/>
          <w:sz w:val="22"/>
          <w:szCs w:val="22"/>
          <w:lang w:val="ro-RO" w:eastAsia="en-US"/>
        </w:rPr>
        <w:footnoteReference w:id="3"/>
      </w:r>
      <w:r w:rsidRPr="007D6DA4">
        <w:rPr>
          <w:rFonts w:eastAsia="MS Mincho"/>
          <w:color w:val="000000"/>
          <w:sz w:val="22"/>
          <w:szCs w:val="22"/>
          <w:lang w:val="ro-RO" w:eastAsia="en-US"/>
        </w:rPr>
        <w:t>, art. 13 alin. (1)</w:t>
      </w:r>
      <w:r w:rsidRPr="007D6DA4">
        <w:rPr>
          <w:rFonts w:eastAsia="MS Mincho"/>
          <w:color w:val="000000"/>
          <w:sz w:val="22"/>
          <w:szCs w:val="22"/>
          <w:lang w:val="ro-RO" w:eastAsia="en-US"/>
        </w:rPr>
        <w:footnoteReference w:id="4"/>
      </w:r>
      <w:r w:rsidRPr="007D6DA4">
        <w:rPr>
          <w:rFonts w:eastAsia="MS Mincho"/>
          <w:color w:val="000000"/>
          <w:sz w:val="22"/>
          <w:szCs w:val="22"/>
          <w:lang w:val="ro-RO" w:eastAsia="en-US"/>
        </w:rPr>
        <w:t xml:space="preserve"> şi art. 16 alin. (1)</w:t>
      </w:r>
      <w:r w:rsidRPr="007D6DA4">
        <w:rPr>
          <w:rFonts w:eastAsia="MS Mincho"/>
          <w:color w:val="000000"/>
          <w:sz w:val="22"/>
          <w:szCs w:val="22"/>
          <w:lang w:val="ro-RO" w:eastAsia="en-US"/>
        </w:rPr>
        <w:footnoteReference w:id="5"/>
      </w:r>
      <w:r w:rsidRPr="007D6DA4">
        <w:rPr>
          <w:rFonts w:eastAsia="MS Mincho"/>
          <w:color w:val="000000"/>
          <w:sz w:val="22"/>
          <w:szCs w:val="22"/>
          <w:lang w:val="ro-RO" w:eastAsia="en-US"/>
        </w:rPr>
        <w:t xml:space="preserve"> din O.U.G. nr. 66/2011 privind prevenirea, constatarea şi sancţionarea neregulilor apărute în obţinerea şi utilizarea fondurilor europene şi/sau a fondurilor publice naţionale aferente acestora, cu modificările şi completările ulterioare.</w:t>
      </w:r>
    </w:p>
    <w:p w:rsidR="007D6DA4" w:rsidRPr="007D6DA4" w:rsidRDefault="007D6DA4" w:rsidP="007D6DA4">
      <w:pPr>
        <w:ind w:right="49"/>
        <w:rPr>
          <w:rFonts w:eastAsia="MS Mincho"/>
          <w:color w:val="000000"/>
          <w:sz w:val="22"/>
          <w:szCs w:val="22"/>
          <w:lang w:val="ro-RO" w:eastAsia="en-US"/>
        </w:rPr>
      </w:pP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Data:</w:t>
      </w:r>
      <w:r w:rsidRPr="007D6DA4">
        <w:rPr>
          <w:rFonts w:eastAsia="MS Mincho"/>
          <w:b/>
          <w:color w:val="000000"/>
          <w:sz w:val="22"/>
          <w:szCs w:val="22"/>
          <w:lang w:val="ro-RO" w:eastAsia="en-US"/>
        </w:rPr>
        <w:tab/>
        <w:t xml:space="preserve">                                                    </w:t>
      </w: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Reprezentant legal/membru al Unităţii de Implementare a Proiectului</w:t>
      </w: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Prenume şi Nume:</w:t>
      </w:r>
      <w:r w:rsidRPr="007D6DA4">
        <w:rPr>
          <w:rFonts w:eastAsia="MS Mincho"/>
          <w:b/>
          <w:color w:val="000000"/>
          <w:sz w:val="22"/>
          <w:szCs w:val="22"/>
          <w:lang w:val="ro-RO" w:eastAsia="en-US"/>
        </w:rPr>
        <w:tab/>
      </w: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Semnătura:</w:t>
      </w:r>
    </w:p>
    <w:p w:rsidR="007D6DA4" w:rsidRPr="007D6DA4" w:rsidRDefault="007D6DA4" w:rsidP="007D6DA4">
      <w:pPr>
        <w:spacing w:before="60" w:after="60"/>
        <w:rPr>
          <w:color w:val="000000"/>
          <w:lang w:val="it-IT"/>
        </w:rPr>
      </w:pPr>
    </w:p>
    <w:p w:rsidR="007D6DA4" w:rsidRPr="007D6DA4" w:rsidRDefault="007D6DA4" w:rsidP="007D6DA4">
      <w:pPr>
        <w:ind w:right="49"/>
        <w:jc w:val="right"/>
        <w:rPr>
          <w:rFonts w:ascii="Calibri" w:hAnsi="Calibri"/>
          <w:b/>
          <w:bCs/>
          <w:sz w:val="28"/>
          <w:szCs w:val="28"/>
        </w:rPr>
      </w:pPr>
    </w:p>
    <w:p w:rsidR="007D6DA4" w:rsidRPr="007D6DA4" w:rsidRDefault="007D6DA4" w:rsidP="007D6DA4">
      <w:pPr>
        <w:autoSpaceDE w:val="0"/>
        <w:autoSpaceDN w:val="0"/>
        <w:adjustRightInd w:val="0"/>
        <w:ind w:firstLine="850"/>
        <w:jc w:val="center"/>
        <w:rPr>
          <w:b/>
        </w:rPr>
      </w:pPr>
    </w:p>
    <w:p w:rsidR="007D6DA4" w:rsidRPr="007D6DA4" w:rsidRDefault="007D6DA4" w:rsidP="007D6DA4">
      <w:pPr>
        <w:jc w:val="right"/>
        <w:rPr>
          <w:b/>
          <w:bCs/>
        </w:rPr>
      </w:pPr>
    </w:p>
    <w:p w:rsidR="007D6DA4" w:rsidRPr="007D6DA4" w:rsidRDefault="007D6DA4" w:rsidP="007D6DA4">
      <w:pPr>
        <w:jc w:val="right"/>
        <w:rPr>
          <w:b/>
          <w:bCs/>
        </w:rPr>
      </w:pPr>
    </w:p>
    <w:p w:rsidR="007D6DA4" w:rsidRPr="007D6DA4" w:rsidRDefault="007D6DA4" w:rsidP="007D6DA4">
      <w:pPr>
        <w:jc w:val="right"/>
        <w:rPr>
          <w:b/>
          <w:bCs/>
        </w:rPr>
      </w:pPr>
    </w:p>
    <w:p w:rsidR="007D6DA4" w:rsidRPr="007D6DA4" w:rsidRDefault="007D6DA4" w:rsidP="007D6DA4">
      <w:pPr>
        <w:jc w:val="right"/>
        <w:rPr>
          <w:b/>
          <w:bCs/>
        </w:rPr>
      </w:pPr>
    </w:p>
    <w:p w:rsidR="00DF0B34" w:rsidRPr="00DF0B34" w:rsidRDefault="00DF0B34" w:rsidP="00DF0B34">
      <w:pPr>
        <w:spacing w:line="480" w:lineRule="auto"/>
        <w:jc w:val="both"/>
      </w:pPr>
    </w:p>
    <w:p w:rsidR="0013324B" w:rsidRPr="00A2611D" w:rsidRDefault="0013324B" w:rsidP="0013324B">
      <w:pPr>
        <w:rPr>
          <w:lang w:val="gsw-FR"/>
        </w:rPr>
      </w:pPr>
    </w:p>
    <w:p w:rsidR="0013324B" w:rsidRPr="00A2611D" w:rsidRDefault="0013324B" w:rsidP="0013324B">
      <w:pPr>
        <w:rPr>
          <w:lang w:val="gsw-FR"/>
        </w:rPr>
      </w:pPr>
    </w:p>
    <w:p w:rsidR="0013324B" w:rsidRPr="00A2611D" w:rsidRDefault="0013324B" w:rsidP="0013324B">
      <w:pPr>
        <w:rPr>
          <w:lang w:val="gsw-FR"/>
        </w:rPr>
      </w:pPr>
    </w:p>
    <w:p w:rsidR="007A6CD2" w:rsidRPr="00A2611D" w:rsidRDefault="007A6CD2" w:rsidP="004700B6">
      <w:pPr>
        <w:spacing w:before="60" w:after="60"/>
        <w:rPr>
          <w:color w:val="000000" w:themeColor="text1"/>
        </w:rPr>
      </w:pPr>
    </w:p>
    <w:p w:rsidR="007A6CD2" w:rsidRPr="00A2611D" w:rsidRDefault="007A6CD2"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7A6CD2" w:rsidRPr="00A2611D" w:rsidRDefault="00053944" w:rsidP="00053944">
      <w:pPr>
        <w:spacing w:after="160" w:line="259" w:lineRule="auto"/>
        <w:rPr>
          <w:color w:val="000000" w:themeColor="text1"/>
        </w:rPr>
      </w:pPr>
      <w:r>
        <w:rPr>
          <w:color w:val="000000" w:themeColor="text1"/>
        </w:rPr>
        <w:lastRenderedPageBreak/>
        <w:br w:type="page"/>
      </w: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7A6CD2" w:rsidRPr="00A2611D" w:rsidTr="00364BFD">
        <w:trPr>
          <w:trHeight w:val="381"/>
        </w:trPr>
        <w:tc>
          <w:tcPr>
            <w:tcW w:w="10349" w:type="dxa"/>
            <w:shd w:val="clear" w:color="auto" w:fill="CCCCCC"/>
            <w:vAlign w:val="center"/>
          </w:tcPr>
          <w:p w:rsidR="007118C8" w:rsidRPr="002D74C9" w:rsidRDefault="007A6CD2" w:rsidP="002D74C9">
            <w:pPr>
              <w:jc w:val="center"/>
              <w:rPr>
                <w:b/>
                <w:color w:val="000000" w:themeColor="text1"/>
                <w:lang w:val="gsw-FR"/>
              </w:rPr>
            </w:pPr>
            <w:r w:rsidRPr="00A2611D">
              <w:rPr>
                <w:lang w:val="gsw-FR"/>
              </w:rPr>
              <w:lastRenderedPageBreak/>
              <w:br w:type="page"/>
            </w:r>
            <w:r w:rsidR="002D74C9" w:rsidRPr="00364BFD">
              <w:rPr>
                <w:b/>
                <w:color w:val="000000" w:themeColor="text1"/>
                <w:lang w:val="gsw-FR"/>
              </w:rPr>
              <w:t>Anexa 4</w:t>
            </w:r>
            <w:r w:rsidR="002D74C9">
              <w:rPr>
                <w:b/>
                <w:color w:val="000000" w:themeColor="text1"/>
                <w:lang w:val="gsw-FR"/>
              </w:rPr>
              <w:t xml:space="preserve">e. </w:t>
            </w:r>
            <w:r w:rsidRPr="00A2611D">
              <w:rPr>
                <w:b/>
                <w:lang w:val="ro-RO"/>
              </w:rPr>
              <w:t>DECLARAŢIE</w:t>
            </w:r>
          </w:p>
          <w:p w:rsidR="007118C8" w:rsidRPr="00A2611D" w:rsidRDefault="007118C8" w:rsidP="002D74C9">
            <w:pPr>
              <w:pStyle w:val="NormalWeb"/>
              <w:jc w:val="center"/>
              <w:rPr>
                <w:sz w:val="20"/>
                <w:szCs w:val="20"/>
                <w:lang w:val="ro-RO" w:eastAsia="ro-RO"/>
              </w:rPr>
            </w:pPr>
            <w:r w:rsidRPr="00A2611D">
              <w:rPr>
                <w:b/>
                <w:sz w:val="20"/>
                <w:szCs w:val="20"/>
                <w:lang w:val="ro-RO" w:eastAsia="ro-RO"/>
              </w:rPr>
              <w:t xml:space="preserve">privind eligibilitatea TVA aferente cheltuielilor ce vor fi efectuate în cadrul operațiunii propuse spre finanţare din </w:t>
            </w:r>
            <w:r w:rsidR="00984F16">
              <w:t xml:space="preserve"> </w:t>
            </w:r>
            <w:r w:rsidR="00984F16" w:rsidRPr="00984F16">
              <w:rPr>
                <w:b/>
                <w:sz w:val="20"/>
                <w:szCs w:val="20"/>
                <w:lang w:val="ro-RO" w:eastAsia="ro-RO"/>
              </w:rPr>
              <w:t>FEDR, FSE şi FC 2014-2020</w:t>
            </w:r>
          </w:p>
          <w:p w:rsidR="007A6CD2" w:rsidRPr="00A2611D" w:rsidRDefault="007A6CD2" w:rsidP="00364BFD">
            <w:pPr>
              <w:jc w:val="center"/>
              <w:rPr>
                <w:b/>
                <w:bCs/>
                <w:lang w:val="ro-RO"/>
              </w:rPr>
            </w:pPr>
          </w:p>
        </w:tc>
      </w:tr>
    </w:tbl>
    <w:p w:rsidR="007A6CD2" w:rsidRPr="00A2611D" w:rsidRDefault="007A6CD2" w:rsidP="007A6CD2">
      <w:pPr>
        <w:autoSpaceDE w:val="0"/>
        <w:autoSpaceDN w:val="0"/>
        <w:adjustRightInd w:val="0"/>
        <w:spacing w:before="60" w:after="60"/>
        <w:jc w:val="both"/>
        <w:rPr>
          <w:lang w:val="ro-RO"/>
        </w:rPr>
      </w:pPr>
    </w:p>
    <w:p w:rsidR="00DF0B34" w:rsidRPr="00DF0B34" w:rsidRDefault="00DF0B34"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en-US"/>
        </w:rPr>
      </w:pPr>
    </w:p>
    <w:p w:rsidR="00984F16" w:rsidRPr="00984F16" w:rsidRDefault="00DF0B34"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sz w:val="12"/>
          <w:szCs w:val="12"/>
          <w:lang w:val="ro-RO" w:eastAsia="en-US"/>
        </w:rPr>
      </w:pPr>
      <w:r w:rsidRPr="00DF0B34">
        <w:rPr>
          <w:lang w:val="ro-RO" w:eastAsia="en-US"/>
        </w:rPr>
        <w:t xml:space="preserve"> </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r w:rsidRPr="00984F16">
        <w:rPr>
          <w:lang w:val="ro-RO" w:eastAsia="x-none"/>
        </w:rPr>
        <w:t xml:space="preserve"> </w:t>
      </w:r>
      <w:r w:rsidRPr="00984F16">
        <w:rPr>
          <w:b/>
          <w:lang w:val="ro-RO" w:eastAsia="x-none"/>
        </w:rPr>
        <w:t>A</w:t>
      </w:r>
      <w:r w:rsidRPr="00984F16">
        <w:rPr>
          <w:lang w:val="ro-RO" w:eastAsia="x-none"/>
        </w:rPr>
        <w:t xml:space="preserve">. DATE DE IDENTIFICARE A PERSOANEI JURIDICE </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ro-RO" w:eastAsia="x-none"/>
        </w:rPr>
      </w:pP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78"/>
      </w:tblGrid>
      <w:tr w:rsidR="00984F16" w:rsidRPr="00984F16" w:rsidTr="004F6D2A">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984F16" w:rsidRPr="00561118" w:rsidTr="004F6D2A">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 xml:space="preserve">Cod de identificare       </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984F16" w:rsidRPr="00561118" w:rsidTr="004F6D2A">
              <w:trPr>
                <w:jc w:val="right"/>
              </w:trPr>
              <w:tc>
                <w:tcPr>
                  <w:tcW w:w="7375"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Denumire</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ro-RO" w:eastAsia="ro-RO"/>
              </w:rPr>
            </w:pPr>
            <w:r w:rsidRPr="00984F16">
              <w:rPr>
                <w:b/>
                <w:sz w:val="24"/>
                <w:szCs w:val="24"/>
                <w:lang w:val="ro-RO" w:eastAsia="ro-RO"/>
              </w:rPr>
              <w:t>Domiciliul fiscal</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984F16" w:rsidRPr="00984F16" w:rsidTr="004F6D2A">
              <w:tc>
                <w:tcPr>
                  <w:tcW w:w="919" w:type="dxa"/>
                  <w:gridSpan w:val="2"/>
                  <w:tcBorders>
                    <w:top w:val="nil"/>
                    <w:left w:val="nil"/>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Judeţ</w:t>
                  </w:r>
                </w:p>
              </w:tc>
              <w:tc>
                <w:tcPr>
                  <w:tcW w:w="1372" w:type="dxa"/>
                  <w:tcBorders>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408" w:type="dxa"/>
                  <w:gridSpan w:val="3"/>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112"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Strada</w:t>
                  </w:r>
                </w:p>
              </w:tc>
              <w:tc>
                <w:tcPr>
                  <w:tcW w:w="2630" w:type="dxa"/>
                  <w:gridSpan w:val="4"/>
                  <w:tcBorders>
                    <w:left w:val="single" w:sz="4" w:space="0" w:color="auto"/>
                    <w:bottom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9180" w:type="dxa"/>
                  <w:gridSpan w:val="16"/>
                  <w:tcBorders>
                    <w:top w:val="nil"/>
                    <w:left w:val="nil"/>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576" w:type="dxa"/>
                  <w:tcBorders>
                    <w:top w:val="nil"/>
                    <w:left w:val="nil"/>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578"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Cod poştal</w:t>
                  </w:r>
                </w:p>
              </w:tc>
              <w:tc>
                <w:tcPr>
                  <w:tcW w:w="1790" w:type="dxa"/>
                  <w:gridSpan w:val="3"/>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8"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000"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781" w:type="dxa"/>
                  <w:tcBorders>
                    <w:top w:val="nil"/>
                    <w:left w:val="single" w:sz="4" w:space="0" w:color="auto"/>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9180" w:type="dxa"/>
                  <w:gridSpan w:val="16"/>
                  <w:tcBorders>
                    <w:top w:val="nil"/>
                    <w:left w:val="nil"/>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576" w:type="dxa"/>
                  <w:tcBorders>
                    <w:top w:val="nil"/>
                    <w:left w:val="nil"/>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2098" w:type="dxa"/>
                  <w:gridSpan w:val="3"/>
                  <w:tcBorders>
                    <w:top w:val="nil"/>
                    <w:bottom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2" w:type="dxa"/>
                  <w:gridSpan w:val="2"/>
                  <w:tcBorders>
                    <w:top w:val="nil"/>
                    <w:left w:val="single" w:sz="4" w:space="0" w:color="auto"/>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9180" w:type="dxa"/>
                  <w:gridSpan w:val="16"/>
                  <w:tcBorders>
                    <w:top w:val="nil"/>
                    <w:left w:val="nil"/>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rPr>
          <w:sz w:val="16"/>
          <w:szCs w:val="16"/>
          <w:lang w:val="en-US" w:eastAsia="en-US"/>
        </w:rPr>
      </w:pPr>
    </w:p>
    <w:p w:rsidR="00984F16" w:rsidRPr="00984F16" w:rsidRDefault="00984F16" w:rsidP="00984F16">
      <w:pPr>
        <w:ind w:left="-180"/>
        <w:rPr>
          <w:lang w:val="ro-RO" w:eastAsia="en-US"/>
        </w:rPr>
      </w:pPr>
      <w:r w:rsidRPr="00984F16">
        <w:rPr>
          <w:lang w:val="ro-RO" w:eastAsia="en-US"/>
        </w:rPr>
        <w:t xml:space="preserve"> </w:t>
      </w:r>
      <w:r w:rsidRPr="00984F16">
        <w:rPr>
          <w:b/>
          <w:lang w:val="ro-RO" w:eastAsia="en-US"/>
        </w:rPr>
        <w:t>B.</w:t>
      </w:r>
      <w:r w:rsidRPr="00984F16">
        <w:rPr>
          <w:lang w:val="ro-RO" w:eastAsia="en-US"/>
        </w:rPr>
        <w:t xml:space="preserve"> DATE DE IDENTIFICARE A OPERAŢIUNII </w:t>
      </w:r>
    </w:p>
    <w:p w:rsidR="00984F16" w:rsidRPr="00984F16" w:rsidRDefault="00984F16" w:rsidP="00984F16">
      <w:pPr>
        <w:ind w:left="-181"/>
        <w:rPr>
          <w:sz w:val="16"/>
          <w:szCs w:val="16"/>
          <w:lang w:val="ro-RO" w:eastAsia="en-US"/>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984F16" w:rsidRPr="00984F16" w:rsidTr="004F6D2A">
        <w:trPr>
          <w:trHeight w:val="2010"/>
        </w:trPr>
        <w:tc>
          <w:tcPr>
            <w:tcW w:w="9468" w:type="dxa"/>
          </w:tcPr>
          <w:p w:rsidR="00984F16" w:rsidRPr="00984F16" w:rsidRDefault="00984F16" w:rsidP="00984F16">
            <w:pPr>
              <w:rPr>
                <w:sz w:val="24"/>
                <w:szCs w:val="24"/>
                <w:lang w:val="ro-RO" w:eastAsia="ro-RO"/>
              </w:rPr>
            </w:pPr>
          </w:p>
          <w:p w:rsidR="00984F16" w:rsidRPr="00984F16" w:rsidRDefault="00984F16" w:rsidP="00984F16">
            <w:pPr>
              <w:rPr>
                <w:sz w:val="24"/>
                <w:szCs w:val="24"/>
                <w:lang w:val="ro-RO" w:eastAsia="ro-RO"/>
              </w:rPr>
            </w:pPr>
            <w:r w:rsidRPr="00984F16">
              <w:rPr>
                <w:sz w:val="24"/>
                <w:szCs w:val="24"/>
                <w:lang w:val="ro-RO"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984F16" w:rsidRPr="00561118" w:rsidTr="004F6D2A">
              <w:tc>
                <w:tcPr>
                  <w:tcW w:w="6476"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984F16" w:rsidRPr="00561118" w:rsidTr="004F6D2A">
              <w:trPr>
                <w:jc w:val="right"/>
              </w:trPr>
              <w:tc>
                <w:tcPr>
                  <w:tcW w:w="5575"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 xml:space="preserve">Numele programului </w:t>
            </w:r>
          </w:p>
          <w:p w:rsidR="00984F16" w:rsidRPr="00984F16" w:rsidRDefault="00984F16" w:rsidP="00984F16">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984F16" w:rsidRPr="00561118" w:rsidTr="004F6D2A">
              <w:trPr>
                <w:jc w:val="right"/>
              </w:trPr>
              <w:tc>
                <w:tcPr>
                  <w:tcW w:w="5935"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Axa prioritară</w:t>
            </w:r>
          </w:p>
          <w:p w:rsidR="00984F16" w:rsidRPr="00984F16" w:rsidRDefault="00984F16" w:rsidP="00984F16">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984F16" w:rsidRPr="00561118" w:rsidTr="004F6D2A">
              <w:trPr>
                <w:jc w:val="right"/>
              </w:trPr>
              <w:tc>
                <w:tcPr>
                  <w:tcW w:w="5940"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Prioritate de investiţie</w:t>
            </w:r>
          </w:p>
          <w:p w:rsidR="00984F16" w:rsidRPr="00984F16" w:rsidRDefault="00984F16" w:rsidP="00984F16">
            <w:pPr>
              <w:rPr>
                <w:sz w:val="24"/>
                <w:szCs w:val="24"/>
                <w:lang w:val="ro-RO"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984F16" w:rsidRPr="00984F16" w:rsidTr="004F6D2A">
              <w:tc>
                <w:tcPr>
                  <w:tcW w:w="6182"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 xml:space="preserve">Data depunerii operaţiunii    </w:t>
            </w:r>
          </w:p>
          <w:p w:rsidR="00984F16" w:rsidRPr="00984F16" w:rsidRDefault="00984F16" w:rsidP="00984F16">
            <w:pPr>
              <w:rPr>
                <w:sz w:val="16"/>
                <w:szCs w:val="16"/>
                <w:lang w:val="ro-RO" w:eastAsia="ro-RO"/>
              </w:rPr>
            </w:pPr>
          </w:p>
        </w:tc>
      </w:tr>
    </w:tbl>
    <w:p w:rsidR="00984F16" w:rsidRPr="00984F16" w:rsidRDefault="00984F16" w:rsidP="00984F16">
      <w:pPr>
        <w:ind w:left="-180" w:right="-720"/>
        <w:jc w:val="both"/>
        <w:rPr>
          <w:sz w:val="12"/>
          <w:szCs w:val="12"/>
          <w:lang w:val="ro-RO" w:eastAsia="en-US"/>
        </w:rPr>
      </w:pPr>
    </w:p>
    <w:p w:rsidR="00984F16" w:rsidRPr="00984F16" w:rsidRDefault="00984F16" w:rsidP="00984F16">
      <w:pPr>
        <w:ind w:left="-180" w:right="-720"/>
        <w:jc w:val="both"/>
        <w:rPr>
          <w:sz w:val="24"/>
          <w:szCs w:val="24"/>
          <w:lang w:val="ro-RO" w:eastAsia="en-US"/>
        </w:rPr>
      </w:pPr>
      <w:r w:rsidRPr="00984F16">
        <w:rPr>
          <w:b/>
          <w:lang w:val="ro-RO" w:eastAsia="en-US"/>
        </w:rPr>
        <w:t>C.</w:t>
      </w:r>
      <w:r w:rsidRPr="00984F16">
        <w:rPr>
          <w:sz w:val="24"/>
          <w:szCs w:val="24"/>
          <w:lang w:val="ro-RO" w:eastAsia="en-US"/>
        </w:rPr>
        <w:t xml:space="preserve"> …………………………………………(numele şi statutul juridic al beneficiarului), solicitant de finanţare pentru operaţiunea menţionată mai sus, la…………………………………….. ………………………(numele Autorităţii de Management/Organism Intermediar), în conformitate cu prevederile Legii nr. 227/2015 privind Codului fiscal, cu modificările şi completările ulterioare, declar că mă încadrez în următoarea categorie de persoane din punct de vedere al regimului de TVA aplicabil:</w:t>
      </w:r>
    </w:p>
    <w:p w:rsidR="00984F16" w:rsidRPr="00984F16" w:rsidRDefault="00984F16" w:rsidP="00984F16">
      <w:pPr>
        <w:ind w:right="-720"/>
        <w:jc w:val="both"/>
        <w:rPr>
          <w:sz w:val="24"/>
          <w:szCs w:val="24"/>
          <w:lang w:val="ro-RO" w:eastAsia="en-US"/>
        </w:rPr>
      </w:pPr>
      <w:r w:rsidRPr="00984F16">
        <w:rPr>
          <w:sz w:val="24"/>
          <w:szCs w:val="24"/>
          <w:lang w:val="ro-RO" w:eastAsia="en-US"/>
        </w:rPr>
        <w:t>a) [ ] persoană neînregistrată în scopuri de TVA, conform art. 316 din Legea nr. 227/2015, cu modificările şi completările ulterioare</w:t>
      </w:r>
    </w:p>
    <w:p w:rsidR="00984F16" w:rsidRPr="00984F16" w:rsidRDefault="00984F16" w:rsidP="00984F16">
      <w:pPr>
        <w:ind w:right="-720"/>
        <w:jc w:val="both"/>
        <w:rPr>
          <w:sz w:val="24"/>
          <w:szCs w:val="24"/>
          <w:lang w:val="ro-RO" w:eastAsia="en-US"/>
        </w:rPr>
      </w:pPr>
      <w:r w:rsidRPr="00984F16">
        <w:rPr>
          <w:sz w:val="24"/>
          <w:szCs w:val="24"/>
          <w:lang w:val="ro-RO" w:eastAsia="en-US"/>
        </w:rPr>
        <w:t>b) [ ] persoană înregistrată în scopuri de TVA, conform art. 316 din Legea nr. 227/2015, cu modificările şi completările ulterioare</w:t>
      </w:r>
    </w:p>
    <w:p w:rsidR="00984F16" w:rsidRPr="00984F16" w:rsidRDefault="00984F16" w:rsidP="00984F16">
      <w:pPr>
        <w:ind w:right="-720"/>
        <w:jc w:val="both"/>
        <w:rPr>
          <w:sz w:val="24"/>
          <w:szCs w:val="24"/>
          <w:lang w:val="ro-RO" w:eastAsia="en-US"/>
        </w:rPr>
      </w:pPr>
    </w:p>
    <w:p w:rsidR="00984F16" w:rsidRPr="00984F16" w:rsidRDefault="00984F16" w:rsidP="00984F16">
      <w:pPr>
        <w:ind w:right="-720"/>
        <w:jc w:val="both"/>
        <w:rPr>
          <w:sz w:val="24"/>
          <w:szCs w:val="24"/>
          <w:lang w:val="ro-RO" w:eastAsia="en-US"/>
        </w:rPr>
      </w:pPr>
    </w:p>
    <w:p w:rsidR="00984F16" w:rsidRPr="00984F16" w:rsidRDefault="00984F16" w:rsidP="00984F16">
      <w:pPr>
        <w:ind w:left="-180" w:right="-720"/>
        <w:jc w:val="both"/>
        <w:rPr>
          <w:sz w:val="24"/>
          <w:szCs w:val="24"/>
          <w:lang w:val="ro-RO" w:eastAsia="en-US"/>
        </w:rPr>
      </w:pPr>
      <w:r w:rsidRPr="00984F16">
        <w:rPr>
          <w:b/>
          <w:lang w:val="ro-RO" w:eastAsia="en-US"/>
        </w:rPr>
        <w:t>D</w:t>
      </w:r>
      <w:r w:rsidRPr="00984F16">
        <w:rPr>
          <w:b/>
          <w:sz w:val="24"/>
          <w:szCs w:val="24"/>
          <w:lang w:val="ro-RO" w:eastAsia="en-US"/>
        </w:rPr>
        <w:t>.</w:t>
      </w:r>
      <w:r w:rsidRPr="00984F16">
        <w:rPr>
          <w:sz w:val="24"/>
          <w:szCs w:val="24"/>
          <w:lang w:val="ro-RO" w:eastAsia="en-US"/>
        </w:rPr>
        <w:t xml:space="preserve"> ……………………………………………………………………………….(numele şi statutul juridic al beneficiarului), solicitant de finanţare pentru operaţiunea menţionată mai sus, la………………………………………………………………………………(numele Autorităţii de Management/Organism Intermediar), în conformitate cu prevederile Codului fiscal, declar că pentru achiziţiile, din cadrul proiectului, cuprinse în tabelul de mai jos, TVA este nedeductibilă potrivit legislaţiei naţionale în domeniul fiscal şi nerecuperabilă conform prevederilor art. 69 alin. (3), litera c) din Regulamentul (UE) nr. 1303/2013.</w:t>
      </w:r>
    </w:p>
    <w:p w:rsidR="00984F16" w:rsidRPr="00984F16" w:rsidRDefault="00984F16" w:rsidP="00984F16">
      <w:pPr>
        <w:ind w:right="-720"/>
        <w:jc w:val="both"/>
        <w:rPr>
          <w:sz w:val="24"/>
          <w:szCs w:val="24"/>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984F16" w:rsidRPr="00984F16" w:rsidTr="004F6D2A">
        <w:tc>
          <w:tcPr>
            <w:tcW w:w="569" w:type="dxa"/>
            <w:vAlign w:val="center"/>
          </w:tcPr>
          <w:p w:rsidR="00984F16" w:rsidRPr="00984F16" w:rsidRDefault="00984F16" w:rsidP="00984F16">
            <w:pPr>
              <w:jc w:val="center"/>
              <w:rPr>
                <w:b/>
                <w:sz w:val="24"/>
                <w:szCs w:val="24"/>
                <w:lang w:val="ro-RO" w:eastAsia="ro-RO"/>
              </w:rPr>
            </w:pPr>
            <w:r w:rsidRPr="00984F16">
              <w:rPr>
                <w:b/>
                <w:sz w:val="24"/>
                <w:szCs w:val="24"/>
                <w:lang w:val="ro-RO" w:eastAsia="ro-RO"/>
              </w:rPr>
              <w:t>Nr. crt.</w:t>
            </w:r>
          </w:p>
        </w:tc>
        <w:tc>
          <w:tcPr>
            <w:tcW w:w="3182" w:type="dxa"/>
            <w:vAlign w:val="center"/>
          </w:tcPr>
          <w:p w:rsidR="00984F16" w:rsidRPr="00984F16" w:rsidRDefault="00984F16" w:rsidP="00984F16">
            <w:pPr>
              <w:ind w:right="90"/>
              <w:jc w:val="center"/>
              <w:rPr>
                <w:b/>
                <w:sz w:val="24"/>
                <w:szCs w:val="24"/>
                <w:lang w:val="ro-RO" w:eastAsia="ro-RO"/>
              </w:rPr>
            </w:pPr>
            <w:r w:rsidRPr="00984F16">
              <w:rPr>
                <w:b/>
                <w:sz w:val="24"/>
                <w:szCs w:val="24"/>
                <w:lang w:val="ro-RO" w:eastAsia="ro-RO"/>
              </w:rPr>
              <w:t>Achiziţia</w:t>
            </w:r>
          </w:p>
        </w:tc>
        <w:tc>
          <w:tcPr>
            <w:tcW w:w="5897" w:type="dxa"/>
            <w:vAlign w:val="center"/>
          </w:tcPr>
          <w:p w:rsidR="00984F16" w:rsidRPr="00984F16" w:rsidRDefault="00984F16" w:rsidP="00984F16">
            <w:pPr>
              <w:tabs>
                <w:tab w:val="left" w:pos="1385"/>
              </w:tabs>
              <w:jc w:val="center"/>
              <w:rPr>
                <w:b/>
                <w:sz w:val="24"/>
                <w:szCs w:val="24"/>
                <w:lang w:val="ro-RO" w:eastAsia="ro-RO"/>
              </w:rPr>
            </w:pPr>
            <w:r w:rsidRPr="00984F16">
              <w:rPr>
                <w:b/>
                <w:sz w:val="24"/>
                <w:szCs w:val="24"/>
                <w:lang w:val="ro-RO" w:eastAsia="ro-RO"/>
              </w:rPr>
              <w:t>Scopul achiziţiei/activitatea prevăzută în cadrul operaţiunii</w:t>
            </w:r>
            <w:r w:rsidRPr="00984F16">
              <w:rPr>
                <w:b/>
                <w:sz w:val="24"/>
                <w:szCs w:val="24"/>
                <w:vertAlign w:val="superscript"/>
                <w:lang w:val="ro-RO" w:eastAsia="ro-RO"/>
              </w:rPr>
              <w:footnoteReference w:id="6"/>
            </w:r>
          </w:p>
        </w:tc>
      </w:tr>
      <w:tr w:rsidR="00984F16" w:rsidRPr="00984F16" w:rsidTr="004F6D2A">
        <w:tc>
          <w:tcPr>
            <w:tcW w:w="569" w:type="dxa"/>
          </w:tcPr>
          <w:p w:rsidR="00984F16" w:rsidRPr="00984F16" w:rsidRDefault="00984F16" w:rsidP="00984F16">
            <w:pPr>
              <w:ind w:right="-720"/>
              <w:jc w:val="center"/>
              <w:rPr>
                <w:sz w:val="24"/>
                <w:szCs w:val="24"/>
                <w:lang w:val="ro-RO" w:eastAsia="ro-RO"/>
              </w:rPr>
            </w:pPr>
          </w:p>
        </w:tc>
        <w:tc>
          <w:tcPr>
            <w:tcW w:w="3182" w:type="dxa"/>
          </w:tcPr>
          <w:p w:rsidR="00984F16" w:rsidRPr="00984F16" w:rsidRDefault="00984F16" w:rsidP="00984F16">
            <w:pPr>
              <w:ind w:right="-720"/>
              <w:jc w:val="center"/>
              <w:rPr>
                <w:sz w:val="24"/>
                <w:szCs w:val="24"/>
                <w:lang w:val="ro-RO" w:eastAsia="ro-RO"/>
              </w:rPr>
            </w:pPr>
          </w:p>
        </w:tc>
        <w:tc>
          <w:tcPr>
            <w:tcW w:w="5897" w:type="dxa"/>
          </w:tcPr>
          <w:p w:rsidR="00984F16" w:rsidRPr="00984F16" w:rsidRDefault="00984F16" w:rsidP="00984F16">
            <w:pPr>
              <w:tabs>
                <w:tab w:val="left" w:pos="1385"/>
              </w:tabs>
              <w:ind w:right="-720"/>
              <w:jc w:val="center"/>
              <w:rPr>
                <w:sz w:val="24"/>
                <w:szCs w:val="24"/>
                <w:lang w:val="ro-RO" w:eastAsia="ro-RO"/>
              </w:rPr>
            </w:pPr>
          </w:p>
        </w:tc>
      </w:tr>
    </w:tbl>
    <w:p w:rsidR="00984F16" w:rsidRPr="00984F16" w:rsidRDefault="00984F16" w:rsidP="00984F16">
      <w:pPr>
        <w:ind w:right="-720"/>
        <w:jc w:val="both"/>
        <w:rPr>
          <w:sz w:val="24"/>
          <w:szCs w:val="24"/>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984F16" w:rsidRPr="00984F16" w:rsidTr="004F6D2A">
        <w:tc>
          <w:tcPr>
            <w:tcW w:w="2430" w:type="dxa"/>
            <w:tcBorders>
              <w:top w:val="nil"/>
              <w:left w:val="nil"/>
              <w:bottom w:val="nil"/>
              <w:right w:val="single" w:sz="4" w:space="0" w:color="auto"/>
            </w:tcBorders>
          </w:tcPr>
          <w:p w:rsidR="00984F16" w:rsidRPr="00984F16" w:rsidRDefault="00984F16" w:rsidP="00984F16">
            <w:pPr>
              <w:ind w:right="-720"/>
              <w:jc w:val="both"/>
              <w:rPr>
                <w:sz w:val="24"/>
                <w:szCs w:val="24"/>
                <w:lang w:val="en-US" w:eastAsia="ro-RO"/>
              </w:rPr>
            </w:pPr>
            <w:r w:rsidRPr="00984F16">
              <w:rPr>
                <w:sz w:val="24"/>
                <w:szCs w:val="24"/>
                <w:lang w:val="ro-RO" w:eastAsia="ro-RO"/>
              </w:rPr>
              <w:t>Numele şi prenumele*</w:t>
            </w:r>
            <w:r w:rsidRPr="00984F16">
              <w:rPr>
                <w:sz w:val="24"/>
                <w:szCs w:val="24"/>
                <w:lang w:val="en-US" w:eastAsia="ro-RO"/>
              </w:rPr>
              <w:t>:</w:t>
            </w:r>
          </w:p>
        </w:tc>
        <w:tc>
          <w:tcPr>
            <w:tcW w:w="2214" w:type="dxa"/>
            <w:tcBorders>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c>
          <w:tcPr>
            <w:tcW w:w="2340" w:type="dxa"/>
            <w:tcBorders>
              <w:top w:val="nil"/>
              <w:left w:val="single" w:sz="4" w:space="0" w:color="auto"/>
              <w:bottom w:val="nil"/>
              <w:right w:val="nil"/>
            </w:tcBorders>
          </w:tcPr>
          <w:p w:rsidR="00984F16" w:rsidRPr="00984F16" w:rsidRDefault="00984F16" w:rsidP="00984F16">
            <w:pPr>
              <w:ind w:right="-720"/>
              <w:jc w:val="both"/>
              <w:rPr>
                <w:sz w:val="24"/>
                <w:szCs w:val="24"/>
                <w:lang w:val="ro-RO" w:eastAsia="ro-RO"/>
              </w:rPr>
            </w:pPr>
          </w:p>
        </w:tc>
        <w:tc>
          <w:tcPr>
            <w:tcW w:w="2664" w:type="dxa"/>
            <w:tcBorders>
              <w:top w:val="nil"/>
              <w:left w:val="nil"/>
              <w:bottom w:val="single" w:sz="4" w:space="0" w:color="auto"/>
              <w:right w:val="nil"/>
            </w:tcBorders>
          </w:tcPr>
          <w:p w:rsidR="00984F16" w:rsidRPr="00984F16" w:rsidRDefault="00984F16" w:rsidP="00984F16">
            <w:pPr>
              <w:ind w:right="-720"/>
              <w:jc w:val="both"/>
              <w:rPr>
                <w:sz w:val="24"/>
                <w:szCs w:val="24"/>
                <w:lang w:val="ro-RO" w:eastAsia="ro-RO"/>
              </w:rPr>
            </w:pPr>
          </w:p>
        </w:tc>
      </w:tr>
      <w:tr w:rsidR="00984F16" w:rsidRPr="00984F16" w:rsidTr="004F6D2A">
        <w:tc>
          <w:tcPr>
            <w:tcW w:w="2430" w:type="dxa"/>
            <w:tcBorders>
              <w:top w:val="nil"/>
              <w:left w:val="nil"/>
              <w:bottom w:val="nil"/>
              <w:right w:val="nil"/>
            </w:tcBorders>
          </w:tcPr>
          <w:p w:rsidR="00984F16" w:rsidRPr="00984F16" w:rsidRDefault="00984F16" w:rsidP="00984F16">
            <w:pPr>
              <w:ind w:right="-720"/>
              <w:jc w:val="both"/>
              <w:rPr>
                <w:sz w:val="24"/>
                <w:szCs w:val="24"/>
                <w:lang w:val="ro-RO" w:eastAsia="ro-RO"/>
              </w:rPr>
            </w:pPr>
          </w:p>
        </w:tc>
        <w:tc>
          <w:tcPr>
            <w:tcW w:w="2214" w:type="dxa"/>
            <w:tcBorders>
              <w:top w:val="single" w:sz="4" w:space="0" w:color="auto"/>
              <w:left w:val="nil"/>
              <w:bottom w:val="single" w:sz="4" w:space="0" w:color="auto"/>
              <w:right w:val="nil"/>
            </w:tcBorders>
          </w:tcPr>
          <w:p w:rsidR="00984F16" w:rsidRPr="00984F16" w:rsidRDefault="00984F16" w:rsidP="00984F16">
            <w:pPr>
              <w:ind w:right="-720"/>
              <w:jc w:val="both"/>
              <w:rPr>
                <w:sz w:val="24"/>
                <w:szCs w:val="24"/>
                <w:lang w:val="ro-RO" w:eastAsia="ro-RO"/>
              </w:rPr>
            </w:pPr>
          </w:p>
        </w:tc>
        <w:tc>
          <w:tcPr>
            <w:tcW w:w="2340" w:type="dxa"/>
            <w:vMerge w:val="restart"/>
            <w:tcBorders>
              <w:top w:val="nil"/>
              <w:left w:val="nil"/>
              <w:bottom w:val="nil"/>
              <w:right w:val="single" w:sz="4" w:space="0" w:color="auto"/>
            </w:tcBorders>
            <w:vAlign w:val="center"/>
          </w:tcPr>
          <w:p w:rsidR="00984F16" w:rsidRPr="00984F16" w:rsidRDefault="00984F16" w:rsidP="00984F16">
            <w:pPr>
              <w:ind w:right="-720"/>
              <w:jc w:val="both"/>
              <w:rPr>
                <w:sz w:val="24"/>
                <w:szCs w:val="24"/>
                <w:lang w:val="ro-RO" w:eastAsia="ro-RO"/>
              </w:rPr>
            </w:pPr>
            <w:r w:rsidRPr="00984F16">
              <w:rPr>
                <w:sz w:val="24"/>
                <w:szCs w:val="24"/>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r>
      <w:tr w:rsidR="00984F16" w:rsidRPr="00984F16" w:rsidTr="004F6D2A">
        <w:tc>
          <w:tcPr>
            <w:tcW w:w="2430" w:type="dxa"/>
            <w:tcBorders>
              <w:top w:val="nil"/>
              <w:left w:val="nil"/>
              <w:bottom w:val="nil"/>
              <w:right w:val="single" w:sz="4" w:space="0" w:color="auto"/>
            </w:tcBorders>
          </w:tcPr>
          <w:p w:rsidR="00984F16" w:rsidRPr="00984F16" w:rsidRDefault="00984F16" w:rsidP="00984F16">
            <w:pPr>
              <w:ind w:right="-720"/>
              <w:jc w:val="both"/>
              <w:rPr>
                <w:sz w:val="24"/>
                <w:szCs w:val="24"/>
                <w:lang w:val="en-US" w:eastAsia="ro-RO"/>
              </w:rPr>
            </w:pPr>
            <w:r w:rsidRPr="00984F16">
              <w:rPr>
                <w:sz w:val="24"/>
                <w:szCs w:val="24"/>
                <w:lang w:val="ro-RO" w:eastAsia="ro-RO"/>
              </w:rPr>
              <w:t>Funcţia</w:t>
            </w:r>
            <w:r w:rsidRPr="00984F16">
              <w:rPr>
                <w:sz w:val="24"/>
                <w:szCs w:val="24"/>
                <w:lang w:val="en-US" w:eastAsia="ro-RO"/>
              </w:rPr>
              <w:t>:</w:t>
            </w:r>
          </w:p>
        </w:tc>
        <w:tc>
          <w:tcPr>
            <w:tcW w:w="2214" w:type="dxa"/>
            <w:tcBorders>
              <w:top w:val="single" w:sz="4" w:space="0" w:color="auto"/>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c>
          <w:tcPr>
            <w:tcW w:w="2340" w:type="dxa"/>
            <w:vMerge/>
            <w:tcBorders>
              <w:top w:val="nil"/>
              <w:left w:val="single" w:sz="4" w:space="0" w:color="auto"/>
              <w:bottom w:val="nil"/>
              <w:right w:val="single" w:sz="4" w:space="0" w:color="auto"/>
            </w:tcBorders>
          </w:tcPr>
          <w:p w:rsidR="00984F16" w:rsidRPr="00984F16" w:rsidRDefault="00984F16" w:rsidP="00984F16">
            <w:pPr>
              <w:ind w:right="-720"/>
              <w:jc w:val="both"/>
              <w:rPr>
                <w:sz w:val="24"/>
                <w:szCs w:val="24"/>
                <w:lang w:val="ro-RO" w:eastAsia="ro-RO"/>
              </w:rPr>
            </w:pPr>
          </w:p>
        </w:tc>
        <w:tc>
          <w:tcPr>
            <w:tcW w:w="2664" w:type="dxa"/>
            <w:vMerge/>
            <w:tcBorders>
              <w:top w:val="nil"/>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r>
      <w:tr w:rsidR="00984F16" w:rsidRPr="00984F16" w:rsidTr="004F6D2A">
        <w:tc>
          <w:tcPr>
            <w:tcW w:w="2430" w:type="dxa"/>
            <w:tcBorders>
              <w:top w:val="nil"/>
              <w:left w:val="nil"/>
              <w:bottom w:val="nil"/>
              <w:right w:val="nil"/>
            </w:tcBorders>
          </w:tcPr>
          <w:p w:rsidR="00984F16" w:rsidRPr="00984F16" w:rsidRDefault="00984F16" w:rsidP="00984F16">
            <w:pPr>
              <w:ind w:right="-720"/>
              <w:jc w:val="both"/>
              <w:rPr>
                <w:sz w:val="24"/>
                <w:szCs w:val="24"/>
                <w:lang w:val="ro-RO" w:eastAsia="ro-RO"/>
              </w:rPr>
            </w:pPr>
          </w:p>
        </w:tc>
        <w:tc>
          <w:tcPr>
            <w:tcW w:w="2214" w:type="dxa"/>
            <w:tcBorders>
              <w:top w:val="single" w:sz="4" w:space="0" w:color="auto"/>
              <w:left w:val="nil"/>
              <w:bottom w:val="nil"/>
              <w:right w:val="nil"/>
            </w:tcBorders>
          </w:tcPr>
          <w:p w:rsidR="00984F16" w:rsidRPr="00984F16" w:rsidRDefault="00984F16" w:rsidP="00984F16">
            <w:pPr>
              <w:ind w:right="-720"/>
              <w:jc w:val="both"/>
              <w:rPr>
                <w:sz w:val="24"/>
                <w:szCs w:val="24"/>
                <w:lang w:val="ro-RO" w:eastAsia="ro-RO"/>
              </w:rPr>
            </w:pPr>
          </w:p>
        </w:tc>
        <w:tc>
          <w:tcPr>
            <w:tcW w:w="2340" w:type="dxa"/>
            <w:tcBorders>
              <w:top w:val="nil"/>
              <w:left w:val="nil"/>
              <w:bottom w:val="nil"/>
              <w:right w:val="nil"/>
            </w:tcBorders>
          </w:tcPr>
          <w:p w:rsidR="00984F16" w:rsidRPr="00984F16" w:rsidRDefault="00984F16" w:rsidP="00984F16">
            <w:pPr>
              <w:ind w:right="-720"/>
              <w:jc w:val="both"/>
              <w:rPr>
                <w:sz w:val="24"/>
                <w:szCs w:val="24"/>
                <w:lang w:val="ro-RO" w:eastAsia="ro-RO"/>
              </w:rPr>
            </w:pPr>
          </w:p>
        </w:tc>
        <w:tc>
          <w:tcPr>
            <w:tcW w:w="2664" w:type="dxa"/>
            <w:tcBorders>
              <w:top w:val="single" w:sz="4" w:space="0" w:color="auto"/>
              <w:left w:val="nil"/>
              <w:bottom w:val="nil"/>
              <w:right w:val="nil"/>
            </w:tcBorders>
          </w:tcPr>
          <w:p w:rsidR="00984F16" w:rsidRPr="00984F16" w:rsidRDefault="00984F16" w:rsidP="00984F16">
            <w:pPr>
              <w:ind w:right="-720"/>
              <w:jc w:val="both"/>
              <w:rPr>
                <w:sz w:val="24"/>
                <w:szCs w:val="24"/>
                <w:lang w:val="ro-RO" w:eastAsia="ro-RO"/>
              </w:rPr>
            </w:pPr>
          </w:p>
        </w:tc>
      </w:tr>
    </w:tbl>
    <w:p w:rsidR="00984F16" w:rsidRPr="00984F16" w:rsidRDefault="00984F16" w:rsidP="00984F16">
      <w:pPr>
        <w:ind w:right="-720"/>
        <w:jc w:val="both"/>
        <w:rPr>
          <w:lang w:val="ro-RO" w:eastAsia="en-US"/>
        </w:rPr>
      </w:pPr>
    </w:p>
    <w:p w:rsidR="00984F16" w:rsidRPr="00984F16" w:rsidRDefault="00984F16" w:rsidP="00984F16">
      <w:pPr>
        <w:ind w:right="-720"/>
        <w:jc w:val="both"/>
        <w:rPr>
          <w:lang w:val="ro-RO" w:eastAsia="en-US"/>
        </w:rPr>
      </w:pPr>
    </w:p>
    <w:p w:rsidR="00984F16" w:rsidRPr="00984F16" w:rsidRDefault="00984F16" w:rsidP="00984F16">
      <w:pPr>
        <w:ind w:right="-720"/>
        <w:jc w:val="both"/>
        <w:rPr>
          <w:lang w:val="ro-RO" w:eastAsia="en-US"/>
        </w:rPr>
      </w:pPr>
      <w:r w:rsidRPr="00984F16">
        <w:rPr>
          <w:lang w:val="ro-RO" w:eastAsia="en-US"/>
        </w:rPr>
        <w:t>* se va completa de către reprezentantul legal al solicitantului sau o persoană abilitată să reprezinte solicitantul</w:t>
      </w:r>
    </w:p>
    <w:p w:rsidR="00984F16" w:rsidRPr="00984F16" w:rsidRDefault="00984F16" w:rsidP="00984F16">
      <w:pPr>
        <w:jc w:val="both"/>
        <w:rPr>
          <w:rFonts w:ascii="Arial" w:hAnsi="Arial" w:cs="Arial"/>
          <w:bCs/>
          <w:sz w:val="24"/>
          <w:szCs w:val="24"/>
          <w:lang w:val="ro-RO" w:eastAsia="en-US"/>
        </w:rPr>
      </w:pPr>
    </w:p>
    <w:p w:rsidR="00984F16" w:rsidRPr="00984F16" w:rsidRDefault="00984F16" w:rsidP="00984F16">
      <w:pPr>
        <w:jc w:val="both"/>
        <w:rPr>
          <w:rFonts w:ascii="Arial" w:hAnsi="Arial" w:cs="Arial"/>
          <w:bCs/>
          <w:sz w:val="12"/>
          <w:szCs w:val="12"/>
          <w:lang w:val="ro-RO"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Pr="00984F16" w:rsidRDefault="00984F16" w:rsidP="00984F16">
      <w:pPr>
        <w:rPr>
          <w:sz w:val="24"/>
          <w:szCs w:val="24"/>
          <w:lang w:val="it-IT" w:eastAsia="en-US"/>
        </w:rPr>
      </w:pPr>
      <w:r>
        <w:rPr>
          <w:sz w:val="24"/>
          <w:szCs w:val="24"/>
          <w:lang w:val="it-IT" w:eastAsia="en-US"/>
        </w:rPr>
        <w:br w:type="page"/>
      </w:r>
    </w:p>
    <w:p w:rsidR="00984F16" w:rsidRPr="00984F16" w:rsidRDefault="00984F16"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it-IT" w:eastAsia="en-US"/>
        </w:rPr>
      </w:pPr>
    </w:p>
    <w:p w:rsidR="00364BFD" w:rsidRPr="00364BFD" w:rsidRDefault="00364BFD"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b/>
          <w:color w:val="000000" w:themeColor="text1"/>
          <w:lang w:val="ro-RO"/>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72"/>
      </w:tblGrid>
      <w:tr w:rsidR="00364BFD" w:rsidRPr="00561118" w:rsidTr="00561118">
        <w:trPr>
          <w:trHeight w:val="381"/>
        </w:trPr>
        <w:tc>
          <w:tcPr>
            <w:tcW w:w="9990" w:type="dxa"/>
            <w:shd w:val="clear" w:color="auto" w:fill="CCCCCC"/>
            <w:vAlign w:val="center"/>
          </w:tcPr>
          <w:p w:rsidR="00364BFD" w:rsidRPr="00CD3F96" w:rsidRDefault="002D74C9" w:rsidP="005A6A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b/>
                <w:color w:val="000000" w:themeColor="text1"/>
                <w:lang w:val="ro-RO"/>
              </w:rPr>
            </w:pPr>
            <w:r w:rsidRPr="00CD3F96">
              <w:rPr>
                <w:b/>
                <w:bCs/>
                <w:lang w:val="gsw-FR"/>
              </w:rPr>
              <w:t>Anexa 4f.</w:t>
            </w:r>
            <w:r w:rsidRPr="00CD3F96">
              <w:rPr>
                <w:b/>
                <w:color w:val="000000" w:themeColor="text1"/>
                <w:lang w:val="ro-RO"/>
              </w:rPr>
              <w:t xml:space="preserve"> </w:t>
            </w:r>
            <w:r w:rsidR="00CB3E0E">
              <w:rPr>
                <w:b/>
                <w:color w:val="000000" w:themeColor="text1"/>
                <w:lang w:val="ro-RO"/>
              </w:rPr>
              <w:t xml:space="preserve"> </w:t>
            </w:r>
            <w:r w:rsidR="00EC3E0A">
              <w:rPr>
                <w:b/>
                <w:bCs/>
                <w:lang w:val="gsw-FR"/>
              </w:rPr>
              <w:t>Declaraţi</w:t>
            </w:r>
            <w:r w:rsidR="00DD103E">
              <w:rPr>
                <w:b/>
                <w:bCs/>
                <w:lang w:val="gsw-FR"/>
              </w:rPr>
              <w:t>a</w:t>
            </w:r>
            <w:r w:rsidR="00EC3E0A">
              <w:rPr>
                <w:b/>
                <w:bCs/>
                <w:lang w:val="gsw-FR"/>
              </w:rPr>
              <w:t xml:space="preserve"> </w:t>
            </w:r>
            <w:r w:rsidR="00364BFD" w:rsidRPr="00CD3F96">
              <w:rPr>
                <w:b/>
                <w:bCs/>
                <w:lang w:val="gsw-FR"/>
              </w:rPr>
              <w:t xml:space="preserve">privind </w:t>
            </w:r>
            <w:r w:rsidR="000E163A">
              <w:rPr>
                <w:b/>
                <w:bCs/>
                <w:lang w:val="gsw-FR"/>
              </w:rPr>
              <w:t>neîncadrarea</w:t>
            </w:r>
            <w:r w:rsidR="00DD103E">
              <w:rPr>
                <w:b/>
                <w:bCs/>
                <w:lang w:val="gsw-FR"/>
              </w:rPr>
              <w:t xml:space="preserve"> </w:t>
            </w:r>
            <w:r w:rsidR="00364BFD" w:rsidRPr="00CD3F96">
              <w:rPr>
                <w:b/>
                <w:bCs/>
                <w:lang w:val="gsw-FR"/>
              </w:rPr>
              <w:t>solicitantul</w:t>
            </w:r>
            <w:r w:rsidR="000E163A">
              <w:rPr>
                <w:b/>
                <w:bCs/>
                <w:lang w:val="gsw-FR"/>
              </w:rPr>
              <w:t>ui</w:t>
            </w:r>
            <w:r w:rsidR="00364BFD" w:rsidRPr="00CD3F96">
              <w:rPr>
                <w:b/>
                <w:bCs/>
                <w:lang w:val="gsw-FR"/>
              </w:rPr>
              <w:t xml:space="preserve"> de finanţare </w:t>
            </w:r>
            <w:r w:rsidR="005A6A4E">
              <w:rPr>
                <w:b/>
                <w:bCs/>
                <w:lang w:val="gsw-FR"/>
              </w:rPr>
              <w:t xml:space="preserve">în cerinţa </w:t>
            </w:r>
            <w:r w:rsidR="00364BFD" w:rsidRPr="00CD3F96">
              <w:rPr>
                <w:b/>
                <w:bCs/>
                <w:lang w:val="gsw-FR"/>
              </w:rPr>
              <w:t>de întărire a rețelelor în vederea creșterii capacității de a prelua energia din RES produsă în centralele realizate prin POS CCE 2007-2013</w:t>
            </w:r>
          </w:p>
        </w:tc>
      </w:tr>
    </w:tbl>
    <w:p w:rsidR="00364BFD" w:rsidRPr="00364BFD" w:rsidRDefault="00364BFD"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color w:val="000000" w:themeColor="text1"/>
          <w:lang w:val="ro-RO"/>
        </w:rPr>
      </w:pPr>
    </w:p>
    <w:p w:rsidR="00364BFD" w:rsidRDefault="00364BFD"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color w:val="000000" w:themeColor="text1"/>
          <w:lang w:val="ro-RO"/>
        </w:rPr>
      </w:pPr>
    </w:p>
    <w:p w:rsidR="00364BFD" w:rsidRPr="00AB3C49" w:rsidRDefault="00364BFD"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color w:val="000000" w:themeColor="text1"/>
          <w:sz w:val="22"/>
          <w:szCs w:val="22"/>
          <w:lang w:val="ro-RO"/>
        </w:rPr>
      </w:pPr>
    </w:p>
    <w:p w:rsidR="00364BFD" w:rsidRPr="00AB3C49" w:rsidRDefault="00364BFD" w:rsidP="00364BFD">
      <w:pPr>
        <w:autoSpaceDE w:val="0"/>
        <w:autoSpaceDN w:val="0"/>
        <w:adjustRightInd w:val="0"/>
        <w:jc w:val="both"/>
        <w:rPr>
          <w:i/>
          <w:color w:val="FF0000"/>
          <w:sz w:val="22"/>
          <w:szCs w:val="22"/>
          <w:lang w:val="gsw-FR"/>
        </w:rPr>
      </w:pPr>
      <w:r w:rsidRPr="00AB3C49">
        <w:rPr>
          <w:color w:val="000000"/>
          <w:sz w:val="22"/>
          <w:szCs w:val="22"/>
          <w:lang w:val="gsw-FR"/>
        </w:rPr>
        <w:t xml:space="preserve">Subsemnatul </w:t>
      </w:r>
      <w:r w:rsidRPr="00AB3C49">
        <w:rPr>
          <w:i/>
          <w:color w:val="000000"/>
          <w:sz w:val="22"/>
          <w:szCs w:val="22"/>
          <w:lang w:val="gsw-FR"/>
        </w:rPr>
        <w:t xml:space="preserve">&lt;nume, prenume&gt;, posesor al CI seria &lt;....&gt;nr. &lt;....&gt;eliberată de &lt;organismul emitent&gt;, CNP </w:t>
      </w:r>
      <w:r w:rsidRPr="00AB3C49">
        <w:rPr>
          <w:sz w:val="22"/>
          <w:szCs w:val="22"/>
          <w:lang w:val="gsw-FR"/>
        </w:rPr>
        <w:t xml:space="preserve">Subsemnatul </w:t>
      </w:r>
      <w:r w:rsidRPr="00AB3C49">
        <w:rPr>
          <w:i/>
          <w:color w:val="FF0000"/>
          <w:sz w:val="22"/>
          <w:szCs w:val="22"/>
          <w:lang w:val="gsw-FR"/>
        </w:rPr>
        <w:t>&lt;nume, prenume&gt;</w:t>
      </w:r>
      <w:r w:rsidRPr="00AB3C49">
        <w:rPr>
          <w:sz w:val="22"/>
          <w:szCs w:val="22"/>
          <w:lang w:val="gsw-FR"/>
        </w:rPr>
        <w:t xml:space="preserve"> în calitate de </w:t>
      </w:r>
      <w:r w:rsidRPr="00AB3C49">
        <w:rPr>
          <w:i/>
          <w:color w:val="FF0000"/>
          <w:sz w:val="22"/>
          <w:szCs w:val="22"/>
          <w:lang w:val="gsw-FR"/>
        </w:rPr>
        <w:t>&lt;funcţie / reprezentant legal / împuternicit&gt;</w:t>
      </w:r>
      <w:r w:rsidRPr="00AB3C49">
        <w:rPr>
          <w:sz w:val="22"/>
          <w:szCs w:val="22"/>
          <w:lang w:val="gsw-FR"/>
        </w:rPr>
        <w:t xml:space="preserve"> al </w:t>
      </w:r>
      <w:r w:rsidRPr="00AB3C49">
        <w:rPr>
          <w:i/>
          <w:color w:val="FF0000"/>
          <w:sz w:val="22"/>
          <w:szCs w:val="22"/>
          <w:lang w:val="gsw-FR"/>
        </w:rPr>
        <w:t>&lt;denumire solicitant&gt;</w:t>
      </w:r>
      <w:r w:rsidRPr="00AB3C49">
        <w:rPr>
          <w:sz w:val="22"/>
          <w:szCs w:val="22"/>
          <w:lang w:val="gsw-FR"/>
        </w:rPr>
        <w:t xml:space="preserve">cunoscând că falsul în declaraţii este pedepsit de legea penală, cu prilejul depunerii Cererii de Finanţare pentru proiectul </w:t>
      </w:r>
      <w:r w:rsidRPr="00AB3C49">
        <w:rPr>
          <w:i/>
          <w:color w:val="FF0000"/>
          <w:sz w:val="22"/>
          <w:szCs w:val="22"/>
          <w:lang w:val="gsw-FR"/>
        </w:rPr>
        <w:t xml:space="preserve">&lt;denumire proiect&gt;, </w:t>
      </w:r>
      <w:r w:rsidRPr="00AB3C49">
        <w:rPr>
          <w:sz w:val="22"/>
          <w:szCs w:val="22"/>
          <w:lang w:val="gsw-FR"/>
        </w:rPr>
        <w:t>în cadrul</w:t>
      </w:r>
      <w:r w:rsidRPr="00AB3C49">
        <w:rPr>
          <w:i/>
          <w:color w:val="FF0000"/>
          <w:sz w:val="22"/>
          <w:szCs w:val="22"/>
          <w:lang w:val="gsw-FR"/>
        </w:rPr>
        <w:t xml:space="preserve"> </w:t>
      </w:r>
      <w:r w:rsidRPr="00AB3C49">
        <w:rPr>
          <w:sz w:val="22"/>
          <w:szCs w:val="22"/>
          <w:lang w:val="gsw-FR"/>
        </w:rPr>
        <w:t xml:space="preserve"> Pr</w:t>
      </w:r>
      <w:r w:rsidRPr="00B45243">
        <w:rPr>
          <w:sz w:val="22"/>
          <w:szCs w:val="22"/>
          <w:lang w:val="gsw-FR"/>
        </w:rPr>
        <w:t>ogra</w:t>
      </w:r>
      <w:r w:rsidRPr="00AB3C49">
        <w:rPr>
          <w:sz w:val="22"/>
          <w:szCs w:val="22"/>
          <w:lang w:val="gsw-FR"/>
        </w:rPr>
        <w:t>mului Operaţional Infrastructură Mare 2014-2020, declar pe propria răspundere că:</w:t>
      </w:r>
    </w:p>
    <w:p w:rsidR="00AB3C49" w:rsidRPr="00AB3C49" w:rsidRDefault="00AB3C49" w:rsidP="00364BFD">
      <w:pPr>
        <w:autoSpaceDE w:val="0"/>
        <w:autoSpaceDN w:val="0"/>
        <w:adjustRightInd w:val="0"/>
        <w:jc w:val="both"/>
        <w:rPr>
          <w:sz w:val="22"/>
          <w:szCs w:val="22"/>
          <w:lang w:val="gsw-FR"/>
        </w:rPr>
      </w:pPr>
    </w:p>
    <w:p w:rsidR="000C4B96" w:rsidRPr="000C4B96" w:rsidRDefault="00AB3C49" w:rsidP="000C4B96">
      <w:pPr>
        <w:pStyle w:val="ListParagraph"/>
        <w:widowControl w:val="0"/>
        <w:numPr>
          <w:ilvl w:val="0"/>
          <w:numId w:val="27"/>
        </w:numPr>
        <w:shd w:val="clear" w:color="auto" w:fill="FFFFFF"/>
        <w:spacing w:after="120" w:line="276" w:lineRule="auto"/>
        <w:jc w:val="both"/>
        <w:rPr>
          <w:sz w:val="22"/>
          <w:szCs w:val="22"/>
          <w:lang w:val="gsw-FR"/>
        </w:rPr>
      </w:pPr>
      <w:r w:rsidRPr="000C4B96">
        <w:rPr>
          <w:sz w:val="22"/>
          <w:szCs w:val="22"/>
          <w:lang w:val="gsw-FR"/>
        </w:rPr>
        <w:t>R</w:t>
      </w:r>
      <w:r w:rsidR="00364BFD" w:rsidRPr="000C4B96">
        <w:rPr>
          <w:sz w:val="22"/>
          <w:szCs w:val="22"/>
          <w:lang w:val="gsw-FR"/>
        </w:rPr>
        <w:t xml:space="preserve">eţelele de distribuţie </w:t>
      </w:r>
      <w:r w:rsidRPr="000C4B96">
        <w:rPr>
          <w:sz w:val="22"/>
          <w:szCs w:val="22"/>
          <w:lang w:val="gsw-FR"/>
        </w:rPr>
        <w:t xml:space="preserve">aflate </w:t>
      </w:r>
      <w:r w:rsidR="00CD3F96" w:rsidRPr="000C4B96">
        <w:rPr>
          <w:sz w:val="22"/>
          <w:szCs w:val="22"/>
          <w:lang w:val="gsw-FR"/>
        </w:rPr>
        <w:t>î</w:t>
      </w:r>
      <w:r w:rsidRPr="000C4B96">
        <w:rPr>
          <w:sz w:val="22"/>
          <w:szCs w:val="22"/>
          <w:lang w:val="gsw-FR"/>
        </w:rPr>
        <w:t>n concesiune, conform contractului de concesiune nr. …. ,</w:t>
      </w:r>
      <w:r w:rsidR="000C4B96" w:rsidRPr="000C4B96">
        <w:rPr>
          <w:sz w:val="22"/>
          <w:szCs w:val="22"/>
          <w:lang w:val="gsw-FR"/>
        </w:rPr>
        <w:t xml:space="preserve"> </w:t>
      </w:r>
    </w:p>
    <w:p w:rsidR="000C4B96" w:rsidRPr="000C4B96" w:rsidRDefault="000C4B96" w:rsidP="0026555D">
      <w:pPr>
        <w:pStyle w:val="ListParagraph"/>
        <w:widowControl w:val="0"/>
        <w:numPr>
          <w:ilvl w:val="0"/>
          <w:numId w:val="25"/>
        </w:numPr>
        <w:shd w:val="clear" w:color="auto" w:fill="FFFFFF"/>
        <w:spacing w:after="120" w:line="276" w:lineRule="auto"/>
        <w:jc w:val="both"/>
        <w:rPr>
          <w:sz w:val="22"/>
          <w:szCs w:val="22"/>
          <w:lang w:val="gsw-FR"/>
        </w:rPr>
      </w:pPr>
      <w:r>
        <w:rPr>
          <w:sz w:val="22"/>
          <w:szCs w:val="22"/>
          <w:lang w:val="gsw-FR"/>
        </w:rPr>
        <w:t xml:space="preserve">preiau </w:t>
      </w:r>
      <w:r w:rsidR="000E163A">
        <w:rPr>
          <w:sz w:val="22"/>
          <w:szCs w:val="22"/>
          <w:lang w:val="gsw-FR"/>
        </w:rPr>
        <w:t>energia produsă</w:t>
      </w:r>
      <w:r w:rsidR="008D71CF">
        <w:rPr>
          <w:sz w:val="22"/>
          <w:szCs w:val="22"/>
          <w:lang w:val="gsw-FR"/>
        </w:rPr>
        <w:t xml:space="preserve"> din </w:t>
      </w:r>
      <w:r w:rsidR="000E163A">
        <w:rPr>
          <w:sz w:val="22"/>
          <w:szCs w:val="22"/>
          <w:lang w:val="gsw-FR"/>
        </w:rPr>
        <w:t xml:space="preserve">capacităţile finanţate prin </w:t>
      </w:r>
      <w:r w:rsidR="0026555D" w:rsidRPr="0026555D">
        <w:rPr>
          <w:sz w:val="22"/>
          <w:szCs w:val="22"/>
          <w:lang w:val="gsw-FR"/>
        </w:rPr>
        <w:t xml:space="preserve">Axa prioritară 4 a </w:t>
      </w:r>
      <w:r w:rsidR="00AB3C49" w:rsidRPr="00AB3C49">
        <w:rPr>
          <w:sz w:val="22"/>
          <w:szCs w:val="22"/>
          <w:lang w:val="gsw-FR"/>
        </w:rPr>
        <w:t xml:space="preserve"> </w:t>
      </w:r>
      <w:r w:rsidR="00364BFD" w:rsidRPr="00AB3C49">
        <w:rPr>
          <w:sz w:val="22"/>
          <w:szCs w:val="22"/>
          <w:lang w:val="gsw-FR"/>
        </w:rPr>
        <w:t>POS CCE</w:t>
      </w:r>
      <w:r w:rsidR="00AB3C49" w:rsidRPr="00AB3C49">
        <w:rPr>
          <w:sz w:val="22"/>
          <w:szCs w:val="22"/>
          <w:lang w:val="gsw-FR"/>
        </w:rPr>
        <w:t xml:space="preserve"> 2007-2013 </w:t>
      </w:r>
      <w:r w:rsidR="00D8103D">
        <w:rPr>
          <w:sz w:val="22"/>
          <w:szCs w:val="22"/>
          <w:lang w:val="gsw-FR"/>
        </w:rPr>
        <w:t xml:space="preserve">şi </w:t>
      </w:r>
      <w:r w:rsidR="00AB3C49" w:rsidRPr="00AB3C49">
        <w:rPr>
          <w:sz w:val="22"/>
          <w:szCs w:val="22"/>
          <w:lang w:val="gsw-FR"/>
        </w:rPr>
        <w:t>nu necesit</w:t>
      </w:r>
      <w:r w:rsidR="002E5B00">
        <w:rPr>
          <w:sz w:val="22"/>
          <w:szCs w:val="22"/>
          <w:lang w:val="gsw-FR"/>
        </w:rPr>
        <w:t>ă</w:t>
      </w:r>
      <w:r w:rsidR="00AB3C49" w:rsidRPr="00AB3C49">
        <w:rPr>
          <w:sz w:val="22"/>
          <w:szCs w:val="22"/>
          <w:lang w:val="gsw-FR"/>
        </w:rPr>
        <w:t xml:space="preserve"> lucrari de </w:t>
      </w:r>
      <w:r w:rsidR="000E163A">
        <w:rPr>
          <w:sz w:val="22"/>
          <w:szCs w:val="22"/>
          <w:lang w:val="gsw-FR"/>
        </w:rPr>
        <w:t>modernizare</w:t>
      </w:r>
      <w:r w:rsidR="00AB3C49" w:rsidRPr="00AB3C49">
        <w:rPr>
          <w:sz w:val="22"/>
          <w:szCs w:val="22"/>
          <w:lang w:val="gsw-FR"/>
        </w:rPr>
        <w:t>/</w:t>
      </w:r>
      <w:r w:rsidR="000E163A">
        <w:rPr>
          <w:sz w:val="22"/>
          <w:szCs w:val="22"/>
          <w:lang w:val="gsw-FR"/>
        </w:rPr>
        <w:t>extindere/</w:t>
      </w:r>
      <w:r w:rsidR="00AB3C49" w:rsidRPr="00AB3C49">
        <w:rPr>
          <w:sz w:val="22"/>
          <w:szCs w:val="22"/>
          <w:lang w:val="gsw-FR"/>
        </w:rPr>
        <w:t>întărire</w:t>
      </w:r>
      <w:r w:rsidR="000E163A">
        <w:rPr>
          <w:sz w:val="22"/>
          <w:szCs w:val="22"/>
          <w:lang w:val="gsw-FR"/>
        </w:rPr>
        <w:t xml:space="preserve"> </w:t>
      </w:r>
      <w:r w:rsidR="002E5B00">
        <w:rPr>
          <w:sz w:val="22"/>
          <w:szCs w:val="22"/>
          <w:lang w:val="gsw-FR"/>
        </w:rPr>
        <w:t>î</w:t>
      </w:r>
      <w:r w:rsidR="00AB3C49" w:rsidRPr="00AB3C49">
        <w:rPr>
          <w:sz w:val="22"/>
          <w:szCs w:val="22"/>
          <w:lang w:val="gsw-FR"/>
        </w:rPr>
        <w:t>ntruc</w:t>
      </w:r>
      <w:r w:rsidR="002E5B00">
        <w:rPr>
          <w:sz w:val="22"/>
          <w:szCs w:val="22"/>
          <w:lang w:val="gsw-FR"/>
        </w:rPr>
        <w:t>â</w:t>
      </w:r>
      <w:r w:rsidR="00AB3C49" w:rsidRPr="00AB3C49">
        <w:rPr>
          <w:sz w:val="22"/>
          <w:szCs w:val="22"/>
          <w:lang w:val="gsw-FR"/>
        </w:rPr>
        <w:t>t:</w:t>
      </w:r>
      <w:r w:rsidR="00AB3C49">
        <w:rPr>
          <w:sz w:val="22"/>
          <w:szCs w:val="22"/>
          <w:lang w:val="gsw-FR"/>
        </w:rPr>
        <w:t xml:space="preserve"> (</w:t>
      </w:r>
      <w:r w:rsidR="00AB3C49" w:rsidRPr="00AB3C49">
        <w:rPr>
          <w:i/>
          <w:sz w:val="22"/>
          <w:szCs w:val="22"/>
          <w:lang w:val="ro-RO"/>
        </w:rPr>
        <w:t xml:space="preserve">se va preciza </w:t>
      </w:r>
      <w:r w:rsidR="002E5B00">
        <w:rPr>
          <w:i/>
          <w:sz w:val="22"/>
          <w:szCs w:val="22"/>
          <w:lang w:val="ro-RO"/>
        </w:rPr>
        <w:t>ş</w:t>
      </w:r>
      <w:r w:rsidR="00AB3C49" w:rsidRPr="00AB3C49">
        <w:rPr>
          <w:i/>
          <w:sz w:val="22"/>
          <w:szCs w:val="22"/>
          <w:lang w:val="ro-RO"/>
        </w:rPr>
        <w:t>i descrie situația</w:t>
      </w:r>
      <w:r>
        <w:rPr>
          <w:sz w:val="22"/>
          <w:szCs w:val="22"/>
          <w:lang w:val="ro-RO"/>
        </w:rPr>
        <w:t>)…….</w:t>
      </w:r>
    </w:p>
    <w:p w:rsidR="00AB3C49" w:rsidRPr="000C4B96" w:rsidRDefault="008D71CF" w:rsidP="0026555D">
      <w:pPr>
        <w:pStyle w:val="ListParagraph"/>
        <w:widowControl w:val="0"/>
        <w:numPr>
          <w:ilvl w:val="0"/>
          <w:numId w:val="25"/>
        </w:numPr>
        <w:shd w:val="clear" w:color="auto" w:fill="FFFFFF"/>
        <w:spacing w:after="120" w:line="276" w:lineRule="auto"/>
        <w:jc w:val="both"/>
        <w:rPr>
          <w:sz w:val="22"/>
          <w:szCs w:val="22"/>
          <w:lang w:val="gsw-FR"/>
        </w:rPr>
      </w:pPr>
      <w:r>
        <w:rPr>
          <w:sz w:val="22"/>
          <w:szCs w:val="22"/>
          <w:lang w:val="ro-RO"/>
        </w:rPr>
        <w:t xml:space="preserve">nu preiau </w:t>
      </w:r>
      <w:r w:rsidRPr="008D71CF">
        <w:rPr>
          <w:sz w:val="22"/>
          <w:szCs w:val="22"/>
          <w:lang w:val="ro-RO"/>
        </w:rPr>
        <w:t xml:space="preserve">energia produsă în capacităţile finanţate prin  </w:t>
      </w:r>
      <w:r w:rsidR="0026555D" w:rsidRPr="0026555D">
        <w:rPr>
          <w:sz w:val="22"/>
          <w:szCs w:val="22"/>
          <w:lang w:val="ro-RO"/>
        </w:rPr>
        <w:t xml:space="preserve">Axa prioritară 4 a </w:t>
      </w:r>
      <w:r w:rsidRPr="008D71CF">
        <w:rPr>
          <w:sz w:val="22"/>
          <w:szCs w:val="22"/>
          <w:lang w:val="ro-RO"/>
        </w:rPr>
        <w:t>POS CCE 2007-2013</w:t>
      </w:r>
      <w:r w:rsidR="00294738">
        <w:rPr>
          <w:sz w:val="22"/>
          <w:szCs w:val="22"/>
          <w:lang w:val="ro-RO"/>
        </w:rPr>
        <w:t>.</w:t>
      </w:r>
    </w:p>
    <w:p w:rsidR="00AB3C49" w:rsidRPr="00AB3C49" w:rsidRDefault="00AB3C49" w:rsidP="00364BFD">
      <w:pPr>
        <w:autoSpaceDE w:val="0"/>
        <w:autoSpaceDN w:val="0"/>
        <w:adjustRightInd w:val="0"/>
        <w:jc w:val="both"/>
        <w:rPr>
          <w:sz w:val="22"/>
          <w:szCs w:val="22"/>
          <w:lang w:val="gsw-FR"/>
        </w:rPr>
      </w:pPr>
    </w:p>
    <w:p w:rsidR="00364BFD" w:rsidRPr="00AB3C49" w:rsidRDefault="00364BFD" w:rsidP="00364BFD">
      <w:pPr>
        <w:autoSpaceDE w:val="0"/>
        <w:autoSpaceDN w:val="0"/>
        <w:adjustRightInd w:val="0"/>
        <w:jc w:val="both"/>
        <w:rPr>
          <w:i/>
          <w:color w:val="FF0000"/>
          <w:sz w:val="22"/>
          <w:szCs w:val="22"/>
          <w:lang w:val="ro-RO"/>
        </w:rPr>
      </w:pPr>
      <w:r w:rsidRPr="00AB3C49">
        <w:rPr>
          <w:sz w:val="22"/>
          <w:szCs w:val="22"/>
          <w:lang w:val="ro-RO"/>
        </w:rPr>
        <w:t xml:space="preserve">Declar că sunt pe deplin autorizat să semnez această declaraţie în numele </w:t>
      </w:r>
      <w:r w:rsidRPr="00AB3C49">
        <w:rPr>
          <w:i/>
          <w:color w:val="FF0000"/>
          <w:sz w:val="22"/>
          <w:szCs w:val="22"/>
          <w:lang w:val="ro-RO"/>
        </w:rPr>
        <w:t>&lt;denumire solicitant&gt;.</w:t>
      </w:r>
    </w:p>
    <w:p w:rsidR="00364BFD" w:rsidRPr="00AB3C49" w:rsidRDefault="00364BFD" w:rsidP="00364BFD">
      <w:pPr>
        <w:autoSpaceDE w:val="0"/>
        <w:autoSpaceDN w:val="0"/>
        <w:adjustRightInd w:val="0"/>
        <w:jc w:val="both"/>
        <w:rPr>
          <w:sz w:val="22"/>
          <w:szCs w:val="22"/>
          <w:lang w:val="ro-RO"/>
        </w:rPr>
      </w:pPr>
      <w:r w:rsidRPr="00AB3C49">
        <w:rPr>
          <w:sz w:val="22"/>
          <w:szCs w:val="22"/>
          <w:lang w:val="ro-RO"/>
        </w:rPr>
        <w:t>Declar, de asemenea, că afirmaţiile din această declaraţie sunt adevărate şi că informaţiile incluse în aceasta sunt corecte.</w:t>
      </w:r>
    </w:p>
    <w:p w:rsidR="00364BFD" w:rsidRPr="00AB3C49" w:rsidRDefault="00364BFD" w:rsidP="00364BFD">
      <w:pPr>
        <w:rPr>
          <w:sz w:val="22"/>
          <w:szCs w:val="22"/>
          <w:lang w:val="ro-RO"/>
        </w:rPr>
      </w:pPr>
    </w:p>
    <w:p w:rsidR="00364BFD" w:rsidRPr="00AB3C49" w:rsidRDefault="00364BFD" w:rsidP="00364BFD">
      <w:pPr>
        <w:rPr>
          <w:i/>
          <w:sz w:val="22"/>
          <w:szCs w:val="22"/>
          <w:lang w:val="fr-FR"/>
        </w:rPr>
      </w:pPr>
      <w:proofErr w:type="spellStart"/>
      <w:r w:rsidRPr="00AB3C49">
        <w:rPr>
          <w:i/>
          <w:sz w:val="22"/>
          <w:szCs w:val="22"/>
          <w:lang w:val="fr-FR"/>
        </w:rPr>
        <w:t>Semnătura</w:t>
      </w:r>
      <w:proofErr w:type="spellEnd"/>
      <w:r w:rsidRPr="00AB3C49">
        <w:rPr>
          <w:i/>
          <w:sz w:val="22"/>
          <w:szCs w:val="22"/>
          <w:lang w:val="fr-FR"/>
        </w:rPr>
        <w:t xml:space="preserve"> </w:t>
      </w:r>
      <w:proofErr w:type="spellStart"/>
      <w:r w:rsidRPr="00AB3C49">
        <w:rPr>
          <w:i/>
          <w:sz w:val="22"/>
          <w:szCs w:val="22"/>
          <w:lang w:val="fr-FR"/>
        </w:rPr>
        <w:t>reprezentantului</w:t>
      </w:r>
      <w:proofErr w:type="spellEnd"/>
      <w:r w:rsidRPr="00AB3C49">
        <w:rPr>
          <w:i/>
          <w:sz w:val="22"/>
          <w:szCs w:val="22"/>
          <w:lang w:val="fr-FR"/>
        </w:rPr>
        <w:t xml:space="preserve"> </w:t>
      </w:r>
      <w:proofErr w:type="spellStart"/>
      <w:r w:rsidRPr="00AB3C49">
        <w:rPr>
          <w:i/>
          <w:sz w:val="22"/>
          <w:szCs w:val="22"/>
          <w:lang w:val="fr-FR"/>
        </w:rPr>
        <w:t>legal</w:t>
      </w:r>
      <w:proofErr w:type="spellEnd"/>
      <w:r w:rsidRPr="00AB3C49">
        <w:rPr>
          <w:i/>
          <w:sz w:val="22"/>
          <w:szCs w:val="22"/>
          <w:lang w:val="fr-FR"/>
        </w:rPr>
        <w:t xml:space="preserve"> al </w:t>
      </w:r>
      <w:proofErr w:type="spellStart"/>
      <w:r w:rsidRPr="00AB3C49">
        <w:rPr>
          <w:i/>
          <w:sz w:val="22"/>
          <w:szCs w:val="22"/>
          <w:lang w:val="fr-FR"/>
        </w:rPr>
        <w:t>solicitantului</w:t>
      </w:r>
      <w:proofErr w:type="spellEnd"/>
      <w:r w:rsidRPr="00AB3C49">
        <w:rPr>
          <w:i/>
          <w:sz w:val="22"/>
          <w:szCs w:val="22"/>
          <w:lang w:val="fr-FR"/>
        </w:rPr>
        <w:t xml:space="preserve"> </w:t>
      </w:r>
      <w:proofErr w:type="spellStart"/>
      <w:r w:rsidRPr="00AB3C49">
        <w:rPr>
          <w:i/>
          <w:sz w:val="22"/>
          <w:szCs w:val="22"/>
          <w:lang w:val="fr-FR"/>
        </w:rPr>
        <w:t>sau</w:t>
      </w:r>
      <w:proofErr w:type="spellEnd"/>
      <w:r w:rsidRPr="00AB3C49">
        <w:rPr>
          <w:i/>
          <w:sz w:val="22"/>
          <w:szCs w:val="22"/>
          <w:lang w:val="fr-FR"/>
        </w:rPr>
        <w:t xml:space="preserve"> </w:t>
      </w:r>
      <w:proofErr w:type="spellStart"/>
      <w:r w:rsidRPr="00AB3C49">
        <w:rPr>
          <w:i/>
          <w:sz w:val="22"/>
          <w:szCs w:val="22"/>
          <w:lang w:val="fr-FR"/>
        </w:rPr>
        <w:t>împuternicit</w:t>
      </w:r>
      <w:bookmarkStart w:id="2" w:name="_GoBack"/>
      <w:bookmarkEnd w:id="2"/>
      <w:proofErr w:type="spellEnd"/>
    </w:p>
    <w:p w:rsidR="00364BFD" w:rsidRPr="00717BBF" w:rsidRDefault="00364BFD" w:rsidP="00364BFD">
      <w:pPr>
        <w:autoSpaceDE w:val="0"/>
        <w:autoSpaceDN w:val="0"/>
        <w:adjustRightInd w:val="0"/>
        <w:rPr>
          <w:i/>
          <w:sz w:val="22"/>
          <w:szCs w:val="22"/>
          <w:lang w:val="en-US"/>
        </w:rPr>
      </w:pPr>
      <w:r w:rsidRPr="00717BBF">
        <w:rPr>
          <w:i/>
          <w:sz w:val="22"/>
          <w:szCs w:val="22"/>
          <w:lang w:val="en-US"/>
        </w:rPr>
        <w:t>Data:</w:t>
      </w:r>
    </w:p>
    <w:p w:rsidR="00364BFD" w:rsidRPr="00AB3C49" w:rsidRDefault="00364BFD" w:rsidP="00364BFD">
      <w:pPr>
        <w:spacing w:before="60" w:after="60"/>
        <w:rPr>
          <w:i/>
          <w:color w:val="000000"/>
          <w:sz w:val="22"/>
          <w:szCs w:val="22"/>
          <w:lang w:val="gsw-FR"/>
        </w:rPr>
      </w:pPr>
    </w:p>
    <w:p w:rsidR="00364BFD" w:rsidRPr="00AB3C49" w:rsidRDefault="00364BFD" w:rsidP="00364BFD">
      <w:pPr>
        <w:spacing w:before="60" w:after="60"/>
        <w:rPr>
          <w:i/>
          <w:color w:val="000000" w:themeColor="text1"/>
          <w:sz w:val="22"/>
          <w:szCs w:val="22"/>
          <w:lang w:val="gsw-FR"/>
        </w:rPr>
      </w:pPr>
    </w:p>
    <w:p w:rsidR="00364BFD" w:rsidRDefault="00364BFD"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ns w:id="3" w:author="Marilena Rusu" w:date="2017-11-16T15:36:00Z"/>
          <w:i/>
          <w:color w:val="000000" w:themeColor="text1"/>
          <w:lang w:val="gsw-FR"/>
        </w:rPr>
      </w:pPr>
    </w:p>
    <w:p w:rsidR="004146B1" w:rsidRDefault="004146B1" w:rsidP="00364BFD">
      <w:pPr>
        <w:spacing w:before="60" w:after="60"/>
        <w:rPr>
          <w:ins w:id="4" w:author="Marilena Rusu" w:date="2017-11-16T15:36:00Z"/>
          <w:i/>
          <w:color w:val="000000" w:themeColor="text1"/>
          <w:lang w:val="gsw-FR"/>
        </w:rPr>
      </w:pPr>
    </w:p>
    <w:p w:rsidR="004146B1" w:rsidRDefault="004146B1" w:rsidP="00364BFD">
      <w:pPr>
        <w:spacing w:before="60" w:after="60"/>
        <w:rPr>
          <w:ins w:id="5" w:author="Marilena Rusu" w:date="2017-11-16T15:36:00Z"/>
          <w:i/>
          <w:color w:val="000000" w:themeColor="text1"/>
          <w:lang w:val="gsw-FR"/>
        </w:rPr>
      </w:pPr>
    </w:p>
    <w:p w:rsidR="004146B1" w:rsidRDefault="004146B1"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540F10" w:rsidRDefault="00540F10" w:rsidP="00364BFD">
      <w:pPr>
        <w:spacing w:before="60" w:after="60"/>
        <w:rPr>
          <w:i/>
          <w:color w:val="000000" w:themeColor="text1"/>
          <w:lang w:val="gsw-FR"/>
        </w:rPr>
      </w:pPr>
    </w:p>
    <w:p w:rsidR="00540F10" w:rsidRDefault="00540F10" w:rsidP="00364BFD">
      <w:pPr>
        <w:spacing w:before="60" w:after="60"/>
        <w:rPr>
          <w:i/>
          <w:color w:val="000000" w:themeColor="text1"/>
          <w:lang w:val="gsw-FR"/>
        </w:rPr>
      </w:pPr>
    </w:p>
    <w:p w:rsidR="00E77CB2" w:rsidRDefault="00E77CB2" w:rsidP="00364BFD">
      <w:pPr>
        <w:spacing w:before="60" w:after="60"/>
        <w:rPr>
          <w:i/>
          <w:color w:val="000000" w:themeColor="text1"/>
          <w:lang w:val="gsw-FR"/>
        </w:rPr>
      </w:pPr>
    </w:p>
    <w:p w:rsidR="006B6BF6" w:rsidRPr="00A2611D" w:rsidRDefault="006B6BF6" w:rsidP="00364BFD">
      <w:pPr>
        <w:spacing w:before="60" w:after="60"/>
        <w:rPr>
          <w:i/>
          <w:color w:val="000000" w:themeColor="text1"/>
          <w:lang w:val="gsw-FR"/>
        </w:rPr>
      </w:pPr>
    </w:p>
    <w:p w:rsidR="006B6BF6" w:rsidRPr="00717BBF" w:rsidRDefault="006B6BF6" w:rsidP="006B6BF6">
      <w:pPr>
        <w:spacing w:before="60" w:after="60"/>
        <w:rPr>
          <w:color w:val="000000"/>
          <w:sz w:val="22"/>
          <w:szCs w:val="22"/>
          <w:lang w:val="en-US"/>
        </w:rPr>
      </w:pPr>
    </w:p>
    <w:p w:rsidR="006B6BF6" w:rsidRPr="006B6BF6" w:rsidRDefault="006B6BF6" w:rsidP="006B6BF6">
      <w:pPr>
        <w:pBdr>
          <w:top w:val="single" w:sz="4" w:space="1" w:color="auto"/>
          <w:left w:val="single" w:sz="4" w:space="4" w:color="auto"/>
          <w:bottom w:val="single" w:sz="4" w:space="1" w:color="auto"/>
          <w:right w:val="single" w:sz="4" w:space="4" w:color="auto"/>
        </w:pBdr>
        <w:shd w:val="clear" w:color="auto" w:fill="D0CECE"/>
        <w:jc w:val="center"/>
        <w:rPr>
          <w:b/>
          <w:lang w:val="gsw-FR"/>
        </w:rPr>
      </w:pPr>
      <w:bookmarkStart w:id="6" w:name="_Toc447232991"/>
      <w:r w:rsidRPr="006B6BF6">
        <w:rPr>
          <w:b/>
          <w:lang w:val="gsw-FR"/>
        </w:rPr>
        <w:t>Anexa 4</w:t>
      </w:r>
      <w:r>
        <w:rPr>
          <w:b/>
          <w:lang w:val="gsw-FR"/>
        </w:rPr>
        <w:t>g</w:t>
      </w:r>
      <w:r w:rsidRPr="006B6BF6">
        <w:rPr>
          <w:b/>
          <w:lang w:val="gsw-FR"/>
        </w:rPr>
        <w:t>. MODEL DECLARAŢIE PRIVIND TIPUL ÎNTREPRINDERII</w:t>
      </w:r>
      <w:bookmarkEnd w:id="6"/>
      <w:r w:rsidRPr="006B6BF6">
        <w:rPr>
          <w:b/>
          <w:lang w:val="gsw-FR"/>
        </w:rPr>
        <w:t xml:space="preserve"> </w:t>
      </w:r>
    </w:p>
    <w:p w:rsidR="006B6BF6" w:rsidRPr="00717BBF" w:rsidRDefault="006B6BF6" w:rsidP="006B6BF6">
      <w:pPr>
        <w:spacing w:before="60" w:after="60"/>
        <w:rPr>
          <w:color w:val="000000"/>
          <w:sz w:val="22"/>
          <w:szCs w:val="22"/>
          <w:lang w:val="en-US"/>
        </w:rPr>
      </w:pPr>
    </w:p>
    <w:p w:rsidR="006B6BF6" w:rsidRPr="006B6BF6" w:rsidRDefault="006B6BF6" w:rsidP="006B6BF6">
      <w:pPr>
        <w:autoSpaceDE w:val="0"/>
        <w:autoSpaceDN w:val="0"/>
        <w:adjustRightInd w:val="0"/>
        <w:rPr>
          <w:bCs/>
          <w:sz w:val="24"/>
          <w:szCs w:val="24"/>
          <w:lang w:val="ro-RO" w:eastAsia="en-US"/>
        </w:rPr>
      </w:pPr>
      <w:r w:rsidRPr="006B6BF6">
        <w:rPr>
          <w:bCs/>
          <w:sz w:val="24"/>
          <w:szCs w:val="24"/>
          <w:lang w:val="ro-RO" w:eastAsia="en-US"/>
        </w:rPr>
        <w:t>Formularul A</w:t>
      </w:r>
    </w:p>
    <w:p w:rsidR="006B6BF6" w:rsidRPr="006B6BF6" w:rsidRDefault="006B6BF6" w:rsidP="006B6BF6">
      <w:pPr>
        <w:autoSpaceDE w:val="0"/>
        <w:autoSpaceDN w:val="0"/>
        <w:adjustRightInd w:val="0"/>
        <w:jc w:val="center"/>
        <w:rPr>
          <w:b/>
          <w:iCs/>
          <w:sz w:val="24"/>
          <w:szCs w:val="24"/>
          <w:lang w:val="ro-RO" w:eastAsia="en-US"/>
        </w:rPr>
      </w:pPr>
      <w:r w:rsidRPr="006B6BF6">
        <w:rPr>
          <w:b/>
          <w:iCs/>
          <w:sz w:val="24"/>
          <w:szCs w:val="24"/>
          <w:lang w:val="ro-RO" w:eastAsia="en-US"/>
        </w:rPr>
        <w:t>DECLARAŢIE</w:t>
      </w:r>
    </w:p>
    <w:p w:rsidR="006B6BF6" w:rsidRPr="006B6BF6" w:rsidRDefault="006B6BF6" w:rsidP="006B6BF6">
      <w:pPr>
        <w:autoSpaceDE w:val="0"/>
        <w:autoSpaceDN w:val="0"/>
        <w:adjustRightInd w:val="0"/>
        <w:jc w:val="center"/>
        <w:rPr>
          <w:iCs/>
          <w:sz w:val="24"/>
          <w:szCs w:val="24"/>
          <w:lang w:val="ro-RO" w:eastAsia="en-US"/>
        </w:rPr>
      </w:pPr>
      <w:r w:rsidRPr="006B6BF6">
        <w:rPr>
          <w:b/>
          <w:iCs/>
          <w:sz w:val="24"/>
          <w:szCs w:val="24"/>
          <w:lang w:val="ro-RO" w:eastAsia="en-US"/>
        </w:rPr>
        <w:t>privind încadrarea întreprinderii în categoria întreprinderilor mici şi mijlocii</w:t>
      </w:r>
      <w:r w:rsidRPr="006B6BF6">
        <w:rPr>
          <w:b/>
          <w:sz w:val="24"/>
          <w:szCs w:val="24"/>
          <w:vertAlign w:val="superscript"/>
          <w:lang w:val="en-US" w:eastAsia="en-US"/>
        </w:rPr>
        <w:footnoteReference w:id="7"/>
      </w:r>
    </w:p>
    <w:p w:rsidR="006B6BF6" w:rsidRPr="006B6BF6" w:rsidRDefault="006B6BF6" w:rsidP="006B6BF6">
      <w:pPr>
        <w:autoSpaceDE w:val="0"/>
        <w:autoSpaceDN w:val="0"/>
        <w:adjustRightInd w:val="0"/>
        <w:rPr>
          <w:iCs/>
          <w:sz w:val="24"/>
          <w:szCs w:val="24"/>
          <w:lang w:val="ro-RO" w:eastAsia="en-US"/>
        </w:rPr>
      </w:pPr>
    </w:p>
    <w:p w:rsidR="006B6BF6" w:rsidRPr="006B6BF6" w:rsidRDefault="006B6BF6" w:rsidP="006B6BF6">
      <w:pPr>
        <w:autoSpaceDE w:val="0"/>
        <w:autoSpaceDN w:val="0"/>
        <w:adjustRightInd w:val="0"/>
        <w:ind w:firstLine="600"/>
        <w:jc w:val="both"/>
        <w:rPr>
          <w:b/>
          <w:iCs/>
          <w:sz w:val="24"/>
          <w:szCs w:val="24"/>
          <w:lang w:val="ro-RO" w:eastAsia="en-US"/>
        </w:rPr>
      </w:pPr>
      <w:r w:rsidRPr="006B6BF6">
        <w:rPr>
          <w:b/>
          <w:iCs/>
          <w:sz w:val="24"/>
          <w:szCs w:val="24"/>
          <w:lang w:val="ro-RO" w:eastAsia="en-US"/>
        </w:rPr>
        <w:t>I. Date de identificare a întreprinderii</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Denumirea întreprinderii: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Adresa sediului social: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Cod unic de înregistrare: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Numele şi funcţia: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18"/>
          <w:szCs w:val="18"/>
          <w:lang w:val="ro-RO" w:eastAsia="en-US"/>
        </w:rPr>
      </w:pPr>
      <w:r w:rsidRPr="006B6BF6">
        <w:rPr>
          <w:iCs/>
          <w:sz w:val="18"/>
          <w:szCs w:val="18"/>
          <w:lang w:val="ro-RO" w:eastAsia="en-US"/>
        </w:rPr>
        <w:t xml:space="preserve">        </w:t>
      </w:r>
      <w:r w:rsidRPr="006B6BF6">
        <w:rPr>
          <w:iCs/>
          <w:sz w:val="18"/>
          <w:szCs w:val="18"/>
          <w:lang w:val="ro-RO" w:eastAsia="en-US"/>
        </w:rPr>
        <w:tab/>
      </w:r>
      <w:r w:rsidRPr="006B6BF6">
        <w:rPr>
          <w:iCs/>
          <w:sz w:val="18"/>
          <w:szCs w:val="18"/>
          <w:lang w:val="ro-RO" w:eastAsia="en-US"/>
        </w:rPr>
        <w:tab/>
      </w:r>
      <w:r w:rsidRPr="006B6BF6">
        <w:rPr>
          <w:iCs/>
          <w:sz w:val="18"/>
          <w:szCs w:val="18"/>
          <w:lang w:val="ro-RO" w:eastAsia="en-US"/>
        </w:rPr>
        <w:tab/>
        <w:t>(preşedintele consiliului de administraţie, director general sau echivalent)</w:t>
      </w:r>
    </w:p>
    <w:p w:rsidR="006B6BF6" w:rsidRPr="006B6BF6" w:rsidRDefault="006B6BF6" w:rsidP="006B6BF6">
      <w:pPr>
        <w:autoSpaceDE w:val="0"/>
        <w:autoSpaceDN w:val="0"/>
        <w:adjustRightInd w:val="0"/>
        <w:jc w:val="both"/>
        <w:rPr>
          <w:iCs/>
          <w:sz w:val="24"/>
          <w:szCs w:val="24"/>
          <w:lang w:val="ro-RO" w:eastAsia="en-US"/>
        </w:rPr>
      </w:pPr>
    </w:p>
    <w:p w:rsidR="006B6BF6" w:rsidRPr="006B6BF6" w:rsidRDefault="006B6BF6" w:rsidP="006B6BF6">
      <w:pPr>
        <w:autoSpaceDE w:val="0"/>
        <w:autoSpaceDN w:val="0"/>
        <w:adjustRightInd w:val="0"/>
        <w:ind w:firstLine="600"/>
        <w:jc w:val="both"/>
        <w:rPr>
          <w:b/>
          <w:sz w:val="24"/>
          <w:szCs w:val="24"/>
          <w:lang w:val="ro-RO" w:eastAsia="en-US"/>
        </w:rPr>
      </w:pPr>
      <w:r w:rsidRPr="006B6BF6">
        <w:rPr>
          <w:b/>
          <w:sz w:val="24"/>
          <w:szCs w:val="24"/>
          <w:lang w:val="ro-RO" w:eastAsia="en-US"/>
        </w:rPr>
        <w:t>II. Tipul întreprinderii</w:t>
      </w:r>
    </w:p>
    <w:p w:rsidR="006B6BF6" w:rsidRPr="006B6BF6" w:rsidRDefault="006B6BF6" w:rsidP="006B6BF6">
      <w:pPr>
        <w:autoSpaceDE w:val="0"/>
        <w:autoSpaceDN w:val="0"/>
        <w:adjustRightInd w:val="0"/>
        <w:spacing w:after="120"/>
        <w:ind w:firstLine="601"/>
        <w:jc w:val="both"/>
        <w:rPr>
          <w:sz w:val="24"/>
          <w:szCs w:val="24"/>
          <w:lang w:val="ro-RO" w:eastAsia="en-US"/>
        </w:rPr>
      </w:pPr>
      <w:r w:rsidRPr="006B6BF6">
        <w:rPr>
          <w:sz w:val="24"/>
          <w:szCs w:val="24"/>
          <w:lang w:val="ro-RO" w:eastAsia="en-US"/>
        </w:rPr>
        <w:t>Indicaţi, după caz, tipul întreprinderii:</w:t>
      </w:r>
    </w:p>
    <w:p w:rsidR="006B6BF6" w:rsidRPr="006B6BF6" w:rsidRDefault="006B6BF6" w:rsidP="006B6BF6">
      <w:pPr>
        <w:autoSpaceDE w:val="0"/>
        <w:autoSpaceDN w:val="0"/>
        <w:adjustRightInd w:val="0"/>
        <w:spacing w:after="120"/>
        <w:ind w:firstLine="181"/>
        <w:jc w:val="both"/>
        <w:rPr>
          <w:b/>
          <w:sz w:val="22"/>
          <w:szCs w:val="22"/>
          <w:lang w:val="ro-RO" w:eastAsia="en-US"/>
        </w:rPr>
      </w:pPr>
      <w:r w:rsidRPr="006B6BF6">
        <w:rPr>
          <w:b/>
          <w:sz w:val="22"/>
          <w:szCs w:val="22"/>
          <w:lang w:val="en-US" w:eastAsia="en-US"/>
        </w:rPr>
        <w:sym w:font="Symbol" w:char="F07F"/>
      </w:r>
      <w:r w:rsidRPr="006B6BF6">
        <w:rPr>
          <w:b/>
          <w:sz w:val="22"/>
          <w:szCs w:val="22"/>
          <w:lang w:val="ro-RO" w:eastAsia="en-US"/>
        </w:rPr>
        <w:t xml:space="preserve"> Întreprindere autonomă</w:t>
      </w:r>
    </w:p>
    <w:p w:rsidR="006B6BF6" w:rsidRPr="006B6BF6" w:rsidRDefault="006B6BF6" w:rsidP="006B6BF6">
      <w:pPr>
        <w:autoSpaceDE w:val="0"/>
        <w:autoSpaceDN w:val="0"/>
        <w:adjustRightInd w:val="0"/>
        <w:spacing w:after="120"/>
        <w:jc w:val="both"/>
        <w:rPr>
          <w:sz w:val="22"/>
          <w:szCs w:val="22"/>
          <w:lang w:val="ro-RO" w:eastAsia="en-US"/>
        </w:rPr>
      </w:pPr>
      <w:r w:rsidRPr="006B6BF6">
        <w:rPr>
          <w:sz w:val="22"/>
          <w:szCs w:val="22"/>
          <w:lang w:val="ro-RO" w:eastAsia="en-US"/>
        </w:rPr>
        <w:t>În acest caz, datele din tabelul de mai jos sunt preluate doar din situaţia economico-financiară a întreprinderii solicitante. Se va completa doar declaraţia, fără formularul B.</w:t>
      </w:r>
    </w:p>
    <w:p w:rsidR="006B6BF6" w:rsidRPr="006B6BF6" w:rsidRDefault="006B6BF6" w:rsidP="006B6BF6">
      <w:pPr>
        <w:autoSpaceDE w:val="0"/>
        <w:autoSpaceDN w:val="0"/>
        <w:adjustRightInd w:val="0"/>
        <w:spacing w:after="120"/>
        <w:ind w:firstLine="180"/>
        <w:jc w:val="both"/>
        <w:rPr>
          <w:b/>
          <w:sz w:val="22"/>
          <w:szCs w:val="22"/>
          <w:lang w:val="ro-RO" w:eastAsia="en-US"/>
        </w:rPr>
      </w:pPr>
      <w:r w:rsidRPr="006B6BF6">
        <w:rPr>
          <w:b/>
          <w:sz w:val="22"/>
          <w:szCs w:val="22"/>
          <w:lang w:val="en-US" w:eastAsia="en-US"/>
        </w:rPr>
        <w:sym w:font="Symbol" w:char="F07F"/>
      </w:r>
      <w:r w:rsidRPr="006B6BF6">
        <w:rPr>
          <w:b/>
          <w:sz w:val="22"/>
          <w:szCs w:val="22"/>
          <w:lang w:val="ro-RO" w:eastAsia="en-US"/>
        </w:rPr>
        <w:t xml:space="preserve"> Întreprindere parteneră</w:t>
      </w:r>
    </w:p>
    <w:p w:rsidR="006B6BF6" w:rsidRPr="006B6BF6" w:rsidRDefault="006B6BF6" w:rsidP="006B6BF6">
      <w:pPr>
        <w:autoSpaceDE w:val="0"/>
        <w:autoSpaceDN w:val="0"/>
        <w:adjustRightInd w:val="0"/>
        <w:spacing w:after="120"/>
        <w:jc w:val="both"/>
        <w:rPr>
          <w:sz w:val="22"/>
          <w:szCs w:val="22"/>
          <w:lang w:val="ro-RO" w:eastAsia="en-US"/>
        </w:rPr>
      </w:pPr>
      <w:r w:rsidRPr="006B6BF6">
        <w:rPr>
          <w:sz w:val="22"/>
          <w:szCs w:val="22"/>
          <w:lang w:val="ro-RO" w:eastAsia="en-US"/>
        </w:rPr>
        <w:t>Se va completa tabelul de mai jos pe baza rezultatelor calculelor efectuate conform formularului B, precum şi a fişelor adiţionale care se vor ataşa la declaraţie.</w:t>
      </w:r>
    </w:p>
    <w:p w:rsidR="006B6BF6" w:rsidRPr="006B6BF6" w:rsidRDefault="006B6BF6" w:rsidP="006B6BF6">
      <w:pPr>
        <w:autoSpaceDE w:val="0"/>
        <w:autoSpaceDN w:val="0"/>
        <w:adjustRightInd w:val="0"/>
        <w:spacing w:after="120"/>
        <w:ind w:firstLine="180"/>
        <w:jc w:val="both"/>
        <w:rPr>
          <w:b/>
          <w:sz w:val="22"/>
          <w:szCs w:val="22"/>
          <w:lang w:val="ro-RO" w:eastAsia="en-US"/>
        </w:rPr>
      </w:pPr>
      <w:r w:rsidRPr="006B6BF6">
        <w:rPr>
          <w:b/>
          <w:sz w:val="22"/>
          <w:szCs w:val="22"/>
          <w:lang w:val="en-US" w:eastAsia="en-US"/>
        </w:rPr>
        <w:sym w:font="Symbol" w:char="F07F"/>
      </w:r>
      <w:r w:rsidRPr="006B6BF6">
        <w:rPr>
          <w:b/>
          <w:sz w:val="22"/>
          <w:szCs w:val="22"/>
          <w:lang w:val="ro-RO" w:eastAsia="en-US"/>
        </w:rPr>
        <w:t xml:space="preserve"> Întreprindere legată</w:t>
      </w:r>
    </w:p>
    <w:p w:rsidR="006B6BF6" w:rsidRPr="006B6BF6" w:rsidRDefault="006B6BF6" w:rsidP="006B6BF6">
      <w:pPr>
        <w:autoSpaceDE w:val="0"/>
        <w:autoSpaceDN w:val="0"/>
        <w:adjustRightInd w:val="0"/>
        <w:spacing w:after="120"/>
        <w:jc w:val="both"/>
        <w:rPr>
          <w:sz w:val="22"/>
          <w:szCs w:val="22"/>
          <w:lang w:val="ro-RO" w:eastAsia="en-US"/>
        </w:rPr>
      </w:pPr>
      <w:r w:rsidRPr="006B6BF6">
        <w:rPr>
          <w:sz w:val="22"/>
          <w:szCs w:val="22"/>
          <w:lang w:val="ro-RO" w:eastAsia="en-US"/>
        </w:rPr>
        <w:t>Se va completa tabelul de mai jos pe baza rezultatelor calculelor efectuate conform formularului B, precum şi a fişelor adiţionale care se vor ataşa la declaraţie.</w:t>
      </w:r>
    </w:p>
    <w:p w:rsidR="006B6BF6" w:rsidRPr="006B6BF6" w:rsidRDefault="006B6BF6" w:rsidP="006B6BF6">
      <w:pPr>
        <w:autoSpaceDE w:val="0"/>
        <w:autoSpaceDN w:val="0"/>
        <w:adjustRightInd w:val="0"/>
        <w:jc w:val="both"/>
        <w:rPr>
          <w:rFonts w:ascii="Courier New" w:hAnsi="Courier New" w:cs="Courier New"/>
          <w:sz w:val="22"/>
          <w:szCs w:val="22"/>
          <w:lang w:val="ro-RO" w:eastAsia="en-US"/>
        </w:rPr>
      </w:pPr>
    </w:p>
    <w:p w:rsidR="006B6BF6" w:rsidRPr="006B6BF6" w:rsidRDefault="006B6BF6" w:rsidP="006B6BF6">
      <w:pPr>
        <w:autoSpaceDE w:val="0"/>
        <w:autoSpaceDN w:val="0"/>
        <w:adjustRightInd w:val="0"/>
        <w:ind w:firstLine="600"/>
        <w:jc w:val="both"/>
        <w:rPr>
          <w:b/>
          <w:sz w:val="24"/>
          <w:szCs w:val="24"/>
          <w:lang w:val="it-IT" w:eastAsia="en-US"/>
        </w:rPr>
      </w:pPr>
      <w:r w:rsidRPr="006B6BF6">
        <w:rPr>
          <w:b/>
          <w:sz w:val="24"/>
          <w:szCs w:val="24"/>
          <w:lang w:val="it-IT" w:eastAsia="en-US"/>
        </w:rPr>
        <w:t>III. Date utilizate pentru a se stabili categoria întreprinderii</w:t>
      </w:r>
      <w:r w:rsidRPr="006B6BF6">
        <w:rPr>
          <w:b/>
          <w:sz w:val="24"/>
          <w:szCs w:val="24"/>
          <w:vertAlign w:val="superscript"/>
          <w:lang w:val="en-US" w:eastAsia="en-US"/>
        </w:rPr>
        <w:footnoteReference w:id="8"/>
      </w:r>
    </w:p>
    <w:p w:rsidR="006B6BF6" w:rsidRPr="006B6BF6" w:rsidRDefault="006B6BF6" w:rsidP="006B6BF6">
      <w:pPr>
        <w:autoSpaceDE w:val="0"/>
        <w:autoSpaceDN w:val="0"/>
        <w:adjustRightInd w:val="0"/>
        <w:jc w:val="both"/>
        <w:rPr>
          <w:rFonts w:ascii="Courier New" w:hAnsi="Courier New" w:cs="Courier New"/>
          <w:sz w:val="12"/>
          <w:szCs w:val="12"/>
          <w:lang w:val="it-IT"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6B6BF6" w:rsidRPr="006B6BF6" w:rsidTr="008233A1">
        <w:trPr>
          <w:jc w:val="center"/>
        </w:trPr>
        <w:tc>
          <w:tcPr>
            <w:tcW w:w="8811" w:type="dxa"/>
            <w:gridSpan w:val="3"/>
            <w:shd w:val="clear" w:color="auto" w:fill="auto"/>
          </w:tcPr>
          <w:p w:rsidR="006B6BF6" w:rsidRPr="006B6BF6" w:rsidRDefault="006B6BF6" w:rsidP="006B6BF6">
            <w:pPr>
              <w:autoSpaceDE w:val="0"/>
              <w:autoSpaceDN w:val="0"/>
              <w:adjustRightInd w:val="0"/>
              <w:rPr>
                <w:lang w:val="en-US" w:eastAsia="en-US"/>
              </w:rPr>
            </w:pPr>
            <w:proofErr w:type="spellStart"/>
            <w:r w:rsidRPr="006B6BF6">
              <w:rPr>
                <w:lang w:val="en-US" w:eastAsia="en-US"/>
              </w:rPr>
              <w:t>Exerciţiul</w:t>
            </w:r>
            <w:proofErr w:type="spellEnd"/>
            <w:r w:rsidRPr="006B6BF6">
              <w:rPr>
                <w:lang w:val="en-US" w:eastAsia="en-US"/>
              </w:rPr>
              <w:t xml:space="preserve"> </w:t>
            </w:r>
            <w:proofErr w:type="spellStart"/>
            <w:r w:rsidRPr="006B6BF6">
              <w:rPr>
                <w:lang w:val="en-US" w:eastAsia="en-US"/>
              </w:rPr>
              <w:t>financiar</w:t>
            </w:r>
            <w:proofErr w:type="spellEnd"/>
            <w:r w:rsidRPr="006B6BF6">
              <w:rPr>
                <w:lang w:val="en-US" w:eastAsia="en-US"/>
              </w:rPr>
              <w:t xml:space="preserve"> de </w:t>
            </w:r>
            <w:proofErr w:type="spellStart"/>
            <w:r w:rsidRPr="006B6BF6">
              <w:rPr>
                <w:lang w:val="en-US" w:eastAsia="en-US"/>
              </w:rPr>
              <w:t>referinţă</w:t>
            </w:r>
            <w:proofErr w:type="spellEnd"/>
            <w:r w:rsidRPr="006B6BF6">
              <w:rPr>
                <w:vertAlign w:val="superscript"/>
                <w:lang w:val="en-US" w:eastAsia="en-US"/>
              </w:rPr>
              <w:footnoteReference w:id="9"/>
            </w:r>
            <w:r w:rsidRPr="006B6BF6">
              <w:rPr>
                <w:lang w:val="en-US" w:eastAsia="en-US"/>
              </w:rPr>
              <w:t xml:space="preserve">     </w:t>
            </w: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jc w:val="center"/>
              <w:rPr>
                <w:lang w:val="pt-BR" w:eastAsia="en-US"/>
              </w:rPr>
            </w:pPr>
            <w:r w:rsidRPr="006B6BF6">
              <w:rPr>
                <w:lang w:val="pt-BR" w:eastAsia="en-US"/>
              </w:rPr>
              <w:t>Numărul mediu anual de salariaţi</w:t>
            </w:r>
          </w:p>
        </w:tc>
        <w:tc>
          <w:tcPr>
            <w:tcW w:w="3483" w:type="dxa"/>
            <w:shd w:val="clear" w:color="auto" w:fill="auto"/>
          </w:tcPr>
          <w:p w:rsidR="006B6BF6" w:rsidRPr="006B6BF6" w:rsidRDefault="006B6BF6" w:rsidP="006B6BF6">
            <w:pPr>
              <w:autoSpaceDE w:val="0"/>
              <w:autoSpaceDN w:val="0"/>
              <w:adjustRightInd w:val="0"/>
              <w:jc w:val="center"/>
              <w:rPr>
                <w:lang w:val="pt-BR" w:eastAsia="en-US"/>
              </w:rPr>
            </w:pPr>
            <w:r w:rsidRPr="006B6BF6">
              <w:rPr>
                <w:lang w:val="pt-BR" w:eastAsia="en-US"/>
              </w:rPr>
              <w:t>Cifra de afaceri anuală netă</w:t>
            </w:r>
          </w:p>
          <w:p w:rsidR="006B6BF6" w:rsidRPr="006B6BF6" w:rsidRDefault="006B6BF6" w:rsidP="006B6BF6">
            <w:pPr>
              <w:autoSpaceDE w:val="0"/>
              <w:autoSpaceDN w:val="0"/>
              <w:adjustRightInd w:val="0"/>
              <w:jc w:val="center"/>
              <w:rPr>
                <w:lang w:val="pt-BR" w:eastAsia="en-US"/>
              </w:rPr>
            </w:pPr>
            <w:r w:rsidRPr="006B6BF6">
              <w:rPr>
                <w:lang w:val="pt-BR" w:eastAsia="en-US"/>
              </w:rPr>
              <w:t>(mii lei/mii euro</w:t>
            </w:r>
            <w:r w:rsidRPr="006B6BF6">
              <w:rPr>
                <w:vertAlign w:val="superscript"/>
                <w:lang w:val="en-US" w:eastAsia="en-US"/>
              </w:rPr>
              <w:footnoteReference w:id="10"/>
            </w:r>
            <w:r w:rsidRPr="006B6BF6">
              <w:rPr>
                <w:lang w:val="pt-BR" w:eastAsia="en-US"/>
              </w:rPr>
              <w:t>)</w:t>
            </w:r>
          </w:p>
        </w:tc>
        <w:tc>
          <w:tcPr>
            <w:tcW w:w="2520" w:type="dxa"/>
            <w:shd w:val="clear" w:color="auto" w:fill="auto"/>
          </w:tcPr>
          <w:p w:rsidR="006B6BF6" w:rsidRPr="006B6BF6" w:rsidRDefault="006B6BF6" w:rsidP="006B6BF6">
            <w:pPr>
              <w:autoSpaceDE w:val="0"/>
              <w:autoSpaceDN w:val="0"/>
              <w:adjustRightInd w:val="0"/>
              <w:jc w:val="center"/>
              <w:rPr>
                <w:lang w:val="fr-FR" w:eastAsia="en-US"/>
              </w:rPr>
            </w:pPr>
            <w:r w:rsidRPr="006B6BF6">
              <w:rPr>
                <w:lang w:val="fr-FR" w:eastAsia="en-US"/>
              </w:rPr>
              <w:t xml:space="preserve">Active totale </w:t>
            </w:r>
          </w:p>
          <w:p w:rsidR="006B6BF6" w:rsidRPr="006B6BF6" w:rsidRDefault="006B6BF6" w:rsidP="006B6BF6">
            <w:pPr>
              <w:autoSpaceDE w:val="0"/>
              <w:autoSpaceDN w:val="0"/>
              <w:adjustRightInd w:val="0"/>
              <w:jc w:val="center"/>
              <w:rPr>
                <w:lang w:val="fr-FR" w:eastAsia="en-US"/>
              </w:rPr>
            </w:pPr>
            <w:r w:rsidRPr="006B6BF6">
              <w:rPr>
                <w:lang w:val="fr-FR" w:eastAsia="en-US"/>
              </w:rPr>
              <w:t>(mii lei/mii euro)</w:t>
            </w: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rPr>
                <w:lang w:val="fr-FR" w:eastAsia="en-US"/>
              </w:rPr>
            </w:pPr>
          </w:p>
        </w:tc>
        <w:tc>
          <w:tcPr>
            <w:tcW w:w="3483" w:type="dxa"/>
            <w:shd w:val="clear" w:color="auto" w:fill="auto"/>
          </w:tcPr>
          <w:p w:rsidR="006B6BF6" w:rsidRPr="006B6BF6" w:rsidRDefault="006B6BF6" w:rsidP="006B6BF6">
            <w:pPr>
              <w:autoSpaceDE w:val="0"/>
              <w:autoSpaceDN w:val="0"/>
              <w:adjustRightInd w:val="0"/>
              <w:rPr>
                <w:lang w:val="fr-FR" w:eastAsia="en-US"/>
              </w:rPr>
            </w:pPr>
          </w:p>
        </w:tc>
        <w:tc>
          <w:tcPr>
            <w:tcW w:w="2520" w:type="dxa"/>
            <w:shd w:val="clear" w:color="auto" w:fill="auto"/>
          </w:tcPr>
          <w:p w:rsidR="006B6BF6" w:rsidRPr="006B6BF6" w:rsidRDefault="006B6BF6" w:rsidP="006B6BF6">
            <w:pPr>
              <w:autoSpaceDE w:val="0"/>
              <w:autoSpaceDN w:val="0"/>
              <w:adjustRightInd w:val="0"/>
              <w:rPr>
                <w:lang w:val="fr-FR" w:eastAsia="en-US"/>
              </w:rPr>
            </w:pP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rPr>
                <w:lang w:val="fr-FR" w:eastAsia="en-US"/>
              </w:rPr>
            </w:pPr>
          </w:p>
        </w:tc>
        <w:tc>
          <w:tcPr>
            <w:tcW w:w="3483" w:type="dxa"/>
            <w:shd w:val="clear" w:color="auto" w:fill="auto"/>
          </w:tcPr>
          <w:p w:rsidR="006B6BF6" w:rsidRPr="006B6BF6" w:rsidRDefault="006B6BF6" w:rsidP="006B6BF6">
            <w:pPr>
              <w:autoSpaceDE w:val="0"/>
              <w:autoSpaceDN w:val="0"/>
              <w:adjustRightInd w:val="0"/>
              <w:rPr>
                <w:lang w:val="fr-FR" w:eastAsia="en-US"/>
              </w:rPr>
            </w:pPr>
          </w:p>
        </w:tc>
        <w:tc>
          <w:tcPr>
            <w:tcW w:w="2520" w:type="dxa"/>
            <w:shd w:val="clear" w:color="auto" w:fill="auto"/>
          </w:tcPr>
          <w:p w:rsidR="006B6BF6" w:rsidRPr="006B6BF6" w:rsidRDefault="006B6BF6" w:rsidP="006B6BF6">
            <w:pPr>
              <w:autoSpaceDE w:val="0"/>
              <w:autoSpaceDN w:val="0"/>
              <w:adjustRightInd w:val="0"/>
              <w:rPr>
                <w:lang w:val="fr-FR" w:eastAsia="en-US"/>
              </w:rPr>
            </w:pP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rPr>
                <w:lang w:val="fr-FR" w:eastAsia="en-US"/>
              </w:rPr>
            </w:pPr>
          </w:p>
        </w:tc>
        <w:tc>
          <w:tcPr>
            <w:tcW w:w="3483" w:type="dxa"/>
            <w:shd w:val="clear" w:color="auto" w:fill="auto"/>
          </w:tcPr>
          <w:p w:rsidR="006B6BF6" w:rsidRPr="006B6BF6" w:rsidRDefault="006B6BF6" w:rsidP="006B6BF6">
            <w:pPr>
              <w:autoSpaceDE w:val="0"/>
              <w:autoSpaceDN w:val="0"/>
              <w:adjustRightInd w:val="0"/>
              <w:rPr>
                <w:lang w:val="fr-FR" w:eastAsia="en-US"/>
              </w:rPr>
            </w:pPr>
          </w:p>
        </w:tc>
        <w:tc>
          <w:tcPr>
            <w:tcW w:w="2520" w:type="dxa"/>
            <w:shd w:val="clear" w:color="auto" w:fill="auto"/>
          </w:tcPr>
          <w:p w:rsidR="006B6BF6" w:rsidRPr="006B6BF6" w:rsidRDefault="006B6BF6" w:rsidP="006B6BF6">
            <w:pPr>
              <w:autoSpaceDE w:val="0"/>
              <w:autoSpaceDN w:val="0"/>
              <w:adjustRightInd w:val="0"/>
              <w:rPr>
                <w:lang w:val="fr-FR" w:eastAsia="en-US"/>
              </w:rPr>
            </w:pPr>
          </w:p>
        </w:tc>
      </w:tr>
    </w:tbl>
    <w:p w:rsidR="006B6BF6" w:rsidRPr="006B6BF6" w:rsidRDefault="006B6BF6" w:rsidP="006B6BF6">
      <w:pPr>
        <w:autoSpaceDE w:val="0"/>
        <w:autoSpaceDN w:val="0"/>
        <w:adjustRightInd w:val="0"/>
        <w:rPr>
          <w:rFonts w:ascii="Courier New" w:hAnsi="Courier New" w:cs="Courier New"/>
          <w:lang w:val="fr-FR" w:eastAsia="en-US"/>
        </w:rPr>
      </w:pPr>
      <w:r w:rsidRPr="006B6BF6">
        <w:rPr>
          <w:rFonts w:ascii="Courier New" w:hAnsi="Courier New" w:cs="Courier New"/>
          <w:lang w:val="fr-FR" w:eastAsia="en-US"/>
        </w:rPr>
        <w:t xml:space="preserve">   </w:t>
      </w:r>
    </w:p>
    <w:tbl>
      <w:tblPr>
        <w:tblW w:w="0" w:type="auto"/>
        <w:tblLook w:val="01E0" w:firstRow="1" w:lastRow="1" w:firstColumn="1" w:lastColumn="1" w:noHBand="0" w:noVBand="0"/>
      </w:tblPr>
      <w:tblGrid>
        <w:gridCol w:w="4907"/>
        <w:gridCol w:w="4903"/>
      </w:tblGrid>
      <w:tr w:rsidR="006B6BF6" w:rsidRPr="00561118" w:rsidTr="008233A1">
        <w:tc>
          <w:tcPr>
            <w:tcW w:w="4927" w:type="dxa"/>
            <w:shd w:val="clear" w:color="auto" w:fill="auto"/>
          </w:tcPr>
          <w:p w:rsidR="006B6BF6" w:rsidRPr="006B6BF6" w:rsidRDefault="006B6BF6" w:rsidP="006B6BF6">
            <w:pPr>
              <w:autoSpaceDE w:val="0"/>
              <w:autoSpaceDN w:val="0"/>
              <w:adjustRightInd w:val="0"/>
              <w:jc w:val="both"/>
              <w:rPr>
                <w:lang w:val="fr-FR" w:eastAsia="en-US"/>
              </w:rPr>
            </w:pPr>
            <w:r w:rsidRPr="006B6BF6">
              <w:rPr>
                <w:lang w:val="fr-FR" w:eastAsia="en-US"/>
              </w:rPr>
              <w:t xml:space="preserve">Important: </w:t>
            </w:r>
            <w:proofErr w:type="spellStart"/>
            <w:r w:rsidRPr="006B6BF6">
              <w:rPr>
                <w:lang w:val="fr-FR" w:eastAsia="en-US"/>
              </w:rPr>
              <w:t>Precizaţi</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w:t>
            </w:r>
            <w:proofErr w:type="spellStart"/>
            <w:r w:rsidRPr="006B6BF6">
              <w:rPr>
                <w:lang w:val="fr-FR" w:eastAsia="en-US"/>
              </w:rPr>
              <w:t>faţă</w:t>
            </w:r>
            <w:proofErr w:type="spellEnd"/>
            <w:r w:rsidRPr="006B6BF6">
              <w:rPr>
                <w:lang w:val="fr-FR" w:eastAsia="en-US"/>
              </w:rPr>
              <w:t xml:space="preserve"> de </w:t>
            </w:r>
            <w:proofErr w:type="spellStart"/>
            <w:r w:rsidRPr="006B6BF6">
              <w:rPr>
                <w:lang w:val="fr-FR" w:eastAsia="en-US"/>
              </w:rPr>
              <w:t>exerciţiul</w:t>
            </w:r>
            <w:proofErr w:type="spellEnd"/>
            <w:r w:rsidRPr="006B6BF6">
              <w:rPr>
                <w:lang w:val="fr-FR" w:eastAsia="en-US"/>
              </w:rPr>
              <w:t xml:space="preserve"> </w:t>
            </w:r>
            <w:proofErr w:type="spellStart"/>
            <w:r w:rsidRPr="006B6BF6">
              <w:rPr>
                <w:lang w:val="fr-FR" w:eastAsia="en-US"/>
              </w:rPr>
              <w:t>financiar</w:t>
            </w:r>
            <w:proofErr w:type="spellEnd"/>
            <w:r w:rsidRPr="006B6BF6">
              <w:rPr>
                <w:lang w:val="fr-FR" w:eastAsia="en-US"/>
              </w:rPr>
              <w:t xml:space="preserve"> </w:t>
            </w:r>
            <w:proofErr w:type="spellStart"/>
            <w:r w:rsidRPr="006B6BF6">
              <w:rPr>
                <w:lang w:val="fr-FR" w:eastAsia="en-US"/>
              </w:rPr>
              <w:t>anterior</w:t>
            </w:r>
            <w:proofErr w:type="spellEnd"/>
            <w:r w:rsidRPr="006B6BF6">
              <w:rPr>
                <w:lang w:val="fr-FR" w:eastAsia="en-US"/>
              </w:rPr>
              <w:t xml:space="preserve">, </w:t>
            </w: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financiare</w:t>
            </w:r>
            <w:proofErr w:type="spellEnd"/>
            <w:r w:rsidRPr="006B6BF6">
              <w:rPr>
                <w:lang w:val="fr-FR" w:eastAsia="en-US"/>
              </w:rPr>
              <w:t xml:space="preserve"> </w:t>
            </w:r>
            <w:proofErr w:type="gramStart"/>
            <w:r w:rsidRPr="006B6BF6">
              <w:rPr>
                <w:lang w:val="fr-FR" w:eastAsia="en-US"/>
              </w:rPr>
              <w:t xml:space="preserve">au </w:t>
            </w:r>
            <w:proofErr w:type="spellStart"/>
            <w:r w:rsidRPr="006B6BF6">
              <w:rPr>
                <w:lang w:val="fr-FR" w:eastAsia="en-US"/>
              </w:rPr>
              <w:t>înregistrat</w:t>
            </w:r>
            <w:proofErr w:type="spellEnd"/>
            <w:proofErr w:type="gramEnd"/>
            <w:r w:rsidRPr="006B6BF6">
              <w:rPr>
                <w:lang w:val="fr-FR" w:eastAsia="en-US"/>
              </w:rPr>
              <w:t xml:space="preserve"> </w:t>
            </w:r>
            <w:proofErr w:type="spellStart"/>
            <w:r w:rsidRPr="006B6BF6">
              <w:rPr>
                <w:lang w:val="fr-FR" w:eastAsia="en-US"/>
              </w:rPr>
              <w:t>modificări</w:t>
            </w:r>
            <w:proofErr w:type="spellEnd"/>
            <w:r w:rsidRPr="006B6BF6">
              <w:rPr>
                <w:lang w:val="fr-FR" w:eastAsia="en-US"/>
              </w:rPr>
              <w:t xml:space="preserve"> care </w:t>
            </w:r>
            <w:proofErr w:type="spellStart"/>
            <w:r w:rsidRPr="006B6BF6">
              <w:rPr>
                <w:lang w:val="fr-FR" w:eastAsia="en-US"/>
              </w:rPr>
              <w:t>determină</w:t>
            </w:r>
            <w:proofErr w:type="spellEnd"/>
            <w:r w:rsidRPr="006B6BF6">
              <w:rPr>
                <w:lang w:val="fr-FR" w:eastAsia="en-US"/>
              </w:rPr>
              <w:t xml:space="preserve"> </w:t>
            </w:r>
            <w:proofErr w:type="spellStart"/>
            <w:r w:rsidRPr="006B6BF6">
              <w:rPr>
                <w:lang w:val="fr-FR" w:eastAsia="en-US"/>
              </w:rPr>
              <w:t>încadrarea</w:t>
            </w:r>
            <w:proofErr w:type="spellEnd"/>
            <w:r w:rsidRPr="006B6BF6">
              <w:rPr>
                <w:lang w:val="fr-FR" w:eastAsia="en-US"/>
              </w:rPr>
              <w:t xml:space="preserv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într</w:t>
            </w:r>
            <w:proofErr w:type="spellEnd"/>
            <w:r w:rsidRPr="006B6BF6">
              <w:rPr>
                <w:lang w:val="fr-FR" w:eastAsia="en-US"/>
              </w:rPr>
              <w:t xml:space="preserve">-o </w:t>
            </w:r>
            <w:proofErr w:type="spellStart"/>
            <w:r w:rsidRPr="006B6BF6">
              <w:rPr>
                <w:lang w:val="fr-FR" w:eastAsia="en-US"/>
              </w:rPr>
              <w:t>altă</w:t>
            </w:r>
            <w:proofErr w:type="spellEnd"/>
            <w:r w:rsidRPr="006B6BF6">
              <w:rPr>
                <w:lang w:val="fr-FR" w:eastAsia="en-US"/>
              </w:rPr>
              <w:t xml:space="preserve"> </w:t>
            </w:r>
            <w:proofErr w:type="spellStart"/>
            <w:r w:rsidRPr="006B6BF6">
              <w:rPr>
                <w:lang w:val="fr-FR" w:eastAsia="en-US"/>
              </w:rPr>
              <w:t>categorie</w:t>
            </w:r>
            <w:proofErr w:type="spellEnd"/>
            <w:r w:rsidRPr="006B6BF6">
              <w:rPr>
                <w:lang w:val="fr-FR" w:eastAsia="en-US"/>
              </w:rPr>
              <w:t xml:space="preserve"> (</w:t>
            </w:r>
            <w:proofErr w:type="spellStart"/>
            <w:r w:rsidRPr="006B6BF6">
              <w:rPr>
                <w:lang w:val="fr-FR" w:eastAsia="en-US"/>
              </w:rPr>
              <w:t>respectiv</w:t>
            </w:r>
            <w:proofErr w:type="spellEnd"/>
            <w:r w:rsidRPr="006B6BF6">
              <w:rPr>
                <w:lang w:val="fr-FR" w:eastAsia="en-US"/>
              </w:rPr>
              <w:t xml:space="preserve"> </w:t>
            </w:r>
            <w:proofErr w:type="spellStart"/>
            <w:r w:rsidRPr="006B6BF6">
              <w:rPr>
                <w:lang w:val="fr-FR" w:eastAsia="en-US"/>
              </w:rPr>
              <w:t>microîntreprindere</w:t>
            </w:r>
            <w:proofErr w:type="spellEnd"/>
            <w:r w:rsidRPr="006B6BF6">
              <w:rPr>
                <w:lang w:val="fr-FR" w:eastAsia="en-US"/>
              </w:rPr>
              <w:t xml:space="preserve">, </w:t>
            </w:r>
            <w:proofErr w:type="spellStart"/>
            <w:r w:rsidRPr="006B6BF6">
              <w:rPr>
                <w:lang w:val="fr-FR" w:eastAsia="en-US"/>
              </w:rPr>
              <w:t>întreprindere</w:t>
            </w:r>
            <w:proofErr w:type="spellEnd"/>
            <w:r w:rsidRPr="006B6BF6">
              <w:rPr>
                <w:lang w:val="fr-FR" w:eastAsia="en-US"/>
              </w:rPr>
              <w:t xml:space="preserve"> </w:t>
            </w:r>
            <w:proofErr w:type="spellStart"/>
            <w:r w:rsidRPr="006B6BF6">
              <w:rPr>
                <w:lang w:val="fr-FR" w:eastAsia="en-US"/>
              </w:rPr>
              <w:t>mică</w:t>
            </w:r>
            <w:proofErr w:type="spellEnd"/>
            <w:r w:rsidRPr="006B6BF6">
              <w:rPr>
                <w:lang w:val="fr-FR" w:eastAsia="en-US"/>
              </w:rPr>
              <w:t xml:space="preserve">, </w:t>
            </w:r>
            <w:proofErr w:type="spellStart"/>
            <w:r w:rsidRPr="006B6BF6">
              <w:rPr>
                <w:lang w:val="fr-FR" w:eastAsia="en-US"/>
              </w:rPr>
              <w:t>mijlocie</w:t>
            </w:r>
            <w:proofErr w:type="spellEnd"/>
            <w:r w:rsidRPr="006B6BF6">
              <w:rPr>
                <w:lang w:val="fr-FR" w:eastAsia="en-US"/>
              </w:rPr>
              <w:t xml:space="preserve"> </w:t>
            </w:r>
            <w:proofErr w:type="spellStart"/>
            <w:r w:rsidRPr="006B6BF6">
              <w:rPr>
                <w:lang w:val="fr-FR" w:eastAsia="en-US"/>
              </w:rPr>
              <w:t>sau</w:t>
            </w:r>
            <w:proofErr w:type="spellEnd"/>
            <w:r w:rsidRPr="006B6BF6">
              <w:rPr>
                <w:lang w:val="fr-FR" w:eastAsia="en-US"/>
              </w:rPr>
              <w:t xml:space="preserve"> mare).</w:t>
            </w:r>
          </w:p>
        </w:tc>
        <w:tc>
          <w:tcPr>
            <w:tcW w:w="4928" w:type="dxa"/>
            <w:shd w:val="clear" w:color="auto" w:fill="auto"/>
          </w:tcPr>
          <w:p w:rsidR="006B6BF6" w:rsidRPr="006B6BF6" w:rsidRDefault="006B6BF6" w:rsidP="006B6BF6">
            <w:pPr>
              <w:autoSpaceDE w:val="0"/>
              <w:autoSpaceDN w:val="0"/>
              <w:adjustRightInd w:val="0"/>
              <w:rPr>
                <w:lang w:val="fr-FR" w:eastAsia="en-US"/>
              </w:rPr>
            </w:pPr>
            <w:r w:rsidRPr="006B6BF6">
              <w:rPr>
                <w:lang w:val="en-US" w:eastAsia="en-US"/>
              </w:rPr>
              <w:sym w:font="Symbol" w:char="F07F"/>
            </w:r>
            <w:r w:rsidRPr="006B6BF6">
              <w:rPr>
                <w:lang w:val="fr-FR" w:eastAsia="en-US"/>
              </w:rPr>
              <w:t xml:space="preserve"> Nu</w:t>
            </w:r>
          </w:p>
          <w:p w:rsidR="006B6BF6" w:rsidRPr="006B6BF6" w:rsidRDefault="006B6BF6" w:rsidP="006B6BF6">
            <w:pPr>
              <w:autoSpaceDE w:val="0"/>
              <w:autoSpaceDN w:val="0"/>
              <w:adjustRightInd w:val="0"/>
              <w:jc w:val="both"/>
              <w:rPr>
                <w:lang w:val="fr-FR" w:eastAsia="en-US"/>
              </w:rPr>
            </w:pPr>
            <w:r w:rsidRPr="006B6BF6">
              <w:rPr>
                <w:lang w:val="en-US" w:eastAsia="en-US"/>
              </w:rPr>
              <w:sym w:font="Symbol" w:char="F07F"/>
            </w:r>
            <w:r w:rsidRPr="006B6BF6">
              <w:rPr>
                <w:lang w:val="fr-FR" w:eastAsia="en-US"/>
              </w:rPr>
              <w:t xml:space="preserve"> Da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acest</w:t>
            </w:r>
            <w:proofErr w:type="spellEnd"/>
            <w:r w:rsidRPr="006B6BF6">
              <w:rPr>
                <w:lang w:val="fr-FR" w:eastAsia="en-US"/>
              </w:rPr>
              <w:t xml:space="preserve"> </w:t>
            </w:r>
            <w:proofErr w:type="spellStart"/>
            <w:r w:rsidRPr="006B6BF6">
              <w:rPr>
                <w:lang w:val="fr-FR" w:eastAsia="en-US"/>
              </w:rPr>
              <w:t>caz</w:t>
            </w:r>
            <w:proofErr w:type="spellEnd"/>
            <w:r w:rsidRPr="006B6BF6">
              <w:rPr>
                <w:lang w:val="fr-FR" w:eastAsia="en-US"/>
              </w:rPr>
              <w:t xml:space="preserve"> se va </w:t>
            </w:r>
            <w:proofErr w:type="spellStart"/>
            <w:r w:rsidRPr="006B6BF6">
              <w:rPr>
                <w:lang w:val="fr-FR" w:eastAsia="en-US"/>
              </w:rPr>
              <w:t>completa</w:t>
            </w:r>
            <w:proofErr w:type="spellEnd"/>
            <w:r w:rsidRPr="006B6BF6">
              <w:rPr>
                <w:lang w:val="fr-FR" w:eastAsia="en-US"/>
              </w:rPr>
              <w:t xml:space="preserve"> </w:t>
            </w:r>
            <w:proofErr w:type="spellStart"/>
            <w:r w:rsidRPr="006B6BF6">
              <w:rPr>
                <w:lang w:val="fr-FR" w:eastAsia="en-US"/>
              </w:rPr>
              <w:t>şi</w:t>
            </w:r>
            <w:proofErr w:type="spellEnd"/>
            <w:r w:rsidRPr="006B6BF6">
              <w:rPr>
                <w:lang w:val="fr-FR" w:eastAsia="en-US"/>
              </w:rPr>
              <w:t xml:space="preserve"> se va </w:t>
            </w:r>
            <w:proofErr w:type="spellStart"/>
            <w:r w:rsidRPr="006B6BF6">
              <w:rPr>
                <w:lang w:val="fr-FR" w:eastAsia="en-US"/>
              </w:rPr>
              <w:t>ataşa</w:t>
            </w:r>
            <w:proofErr w:type="spellEnd"/>
            <w:r w:rsidRPr="006B6BF6">
              <w:rPr>
                <w:lang w:val="fr-FR" w:eastAsia="en-US"/>
              </w:rPr>
              <w:t xml:space="preserve"> o </w:t>
            </w:r>
            <w:proofErr w:type="spellStart"/>
            <w:r w:rsidRPr="006B6BF6">
              <w:rPr>
                <w:lang w:val="fr-FR" w:eastAsia="en-US"/>
              </w:rPr>
              <w:t>declaraţie</w:t>
            </w:r>
            <w:proofErr w:type="spellEnd"/>
            <w:r w:rsidRPr="006B6BF6">
              <w:rPr>
                <w:lang w:val="fr-FR" w:eastAsia="en-US"/>
              </w:rPr>
              <w:t xml:space="preserve"> </w:t>
            </w:r>
            <w:proofErr w:type="spellStart"/>
            <w:r w:rsidRPr="006B6BF6">
              <w:rPr>
                <w:lang w:val="fr-FR" w:eastAsia="en-US"/>
              </w:rPr>
              <w:t>referitoare</w:t>
            </w:r>
            <w:proofErr w:type="spellEnd"/>
            <w:r w:rsidRPr="006B6BF6">
              <w:rPr>
                <w:lang w:val="fr-FR" w:eastAsia="en-US"/>
              </w:rPr>
              <w:t xml:space="preserve"> la </w:t>
            </w:r>
            <w:proofErr w:type="spellStart"/>
            <w:r w:rsidRPr="006B6BF6">
              <w:rPr>
                <w:lang w:val="fr-FR" w:eastAsia="en-US"/>
              </w:rPr>
              <w:t>exerciţiul</w:t>
            </w:r>
            <w:proofErr w:type="spellEnd"/>
            <w:r w:rsidRPr="006B6BF6">
              <w:rPr>
                <w:lang w:val="fr-FR" w:eastAsia="en-US"/>
              </w:rPr>
              <w:t xml:space="preserve"> </w:t>
            </w:r>
            <w:proofErr w:type="spellStart"/>
            <w:r w:rsidRPr="006B6BF6">
              <w:rPr>
                <w:lang w:val="fr-FR" w:eastAsia="en-US"/>
              </w:rPr>
              <w:t>financiar</w:t>
            </w:r>
            <w:proofErr w:type="spellEnd"/>
            <w:r w:rsidRPr="006B6BF6">
              <w:rPr>
                <w:lang w:val="fr-FR" w:eastAsia="en-US"/>
              </w:rPr>
              <w:t xml:space="preserve"> </w:t>
            </w:r>
            <w:proofErr w:type="spellStart"/>
            <w:r w:rsidRPr="006B6BF6">
              <w:rPr>
                <w:lang w:val="fr-FR" w:eastAsia="en-US"/>
              </w:rPr>
              <w:t>anterior</w:t>
            </w:r>
            <w:proofErr w:type="spellEnd"/>
            <w:r w:rsidRPr="006B6BF6">
              <w:rPr>
                <w:lang w:val="fr-FR" w:eastAsia="en-US"/>
              </w:rPr>
              <w:t>).</w:t>
            </w:r>
          </w:p>
        </w:tc>
      </w:tr>
    </w:tbl>
    <w:p w:rsidR="006B6BF6" w:rsidRPr="006B6BF6" w:rsidRDefault="006B6BF6" w:rsidP="006B6BF6">
      <w:pPr>
        <w:autoSpaceDE w:val="0"/>
        <w:autoSpaceDN w:val="0"/>
        <w:adjustRightInd w:val="0"/>
        <w:rPr>
          <w:rFonts w:ascii="Courier New" w:hAnsi="Courier New" w:cs="Courier New"/>
          <w:lang w:val="fr-FR" w:eastAsia="en-US"/>
        </w:rPr>
      </w:pPr>
    </w:p>
    <w:p w:rsidR="006B6BF6" w:rsidRPr="006B6BF6" w:rsidRDefault="006B6BF6" w:rsidP="006B6BF6">
      <w:pPr>
        <w:autoSpaceDE w:val="0"/>
        <w:autoSpaceDN w:val="0"/>
        <w:adjustRightInd w:val="0"/>
        <w:ind w:firstLine="540"/>
        <w:rPr>
          <w:sz w:val="24"/>
          <w:szCs w:val="24"/>
          <w:lang w:val="fr-FR" w:eastAsia="en-US"/>
        </w:rPr>
      </w:pPr>
      <w:proofErr w:type="spellStart"/>
      <w:r w:rsidRPr="006B6BF6">
        <w:rPr>
          <w:sz w:val="24"/>
          <w:szCs w:val="24"/>
          <w:lang w:val="fr-FR" w:eastAsia="en-US"/>
        </w:rPr>
        <w:t>Semnătura</w:t>
      </w:r>
      <w:proofErr w:type="spellEnd"/>
      <w:r w:rsidRPr="006B6BF6">
        <w:rPr>
          <w:sz w:val="24"/>
          <w:szCs w:val="24"/>
          <w:lang w:val="fr-FR" w:eastAsia="en-US"/>
        </w:rPr>
        <w:t xml:space="preserve"> ....................................................................</w:t>
      </w:r>
    </w:p>
    <w:p w:rsidR="006B6BF6" w:rsidRPr="006B6BF6" w:rsidRDefault="006B6BF6" w:rsidP="006B6BF6">
      <w:pPr>
        <w:autoSpaceDE w:val="0"/>
        <w:autoSpaceDN w:val="0"/>
        <w:adjustRightInd w:val="0"/>
        <w:ind w:firstLine="540"/>
        <w:jc w:val="center"/>
        <w:rPr>
          <w:lang w:val="pt-BR" w:eastAsia="en-US"/>
        </w:rPr>
      </w:pPr>
      <w:r w:rsidRPr="006B6BF6">
        <w:rPr>
          <w:lang w:val="pt-BR" w:eastAsia="en-US"/>
        </w:rPr>
        <w:t>(numele şi funcţia semnatarului autorizat să reprezinte întreprinderea)</w:t>
      </w:r>
    </w:p>
    <w:p w:rsidR="006B6BF6" w:rsidRPr="006B6BF6" w:rsidRDefault="006B6BF6" w:rsidP="006B6BF6">
      <w:pPr>
        <w:autoSpaceDE w:val="0"/>
        <w:autoSpaceDN w:val="0"/>
        <w:adjustRightInd w:val="0"/>
        <w:ind w:firstLine="540"/>
        <w:jc w:val="both"/>
        <w:rPr>
          <w:sz w:val="24"/>
          <w:szCs w:val="24"/>
          <w:lang w:val="pt-BR" w:eastAsia="en-US"/>
        </w:rPr>
      </w:pP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lastRenderedPageBreak/>
        <w:t>Declar pe propria răspundere că datele din această declaraţie şi din anexe sunt conforme cu realitatea.</w:t>
      </w:r>
    </w:p>
    <w:p w:rsidR="006B6BF6" w:rsidRPr="006B6BF6" w:rsidRDefault="006B6BF6" w:rsidP="006B6BF6">
      <w:pPr>
        <w:autoSpaceDE w:val="0"/>
        <w:autoSpaceDN w:val="0"/>
        <w:adjustRightInd w:val="0"/>
        <w:ind w:firstLine="540"/>
        <w:rPr>
          <w:sz w:val="24"/>
          <w:szCs w:val="24"/>
          <w:lang w:val="pt-BR" w:eastAsia="en-US"/>
        </w:rPr>
      </w:pPr>
      <w:r w:rsidRPr="006B6BF6">
        <w:rPr>
          <w:sz w:val="24"/>
          <w:szCs w:val="24"/>
          <w:lang w:val="pt-BR" w:eastAsia="en-US"/>
        </w:rPr>
        <w:t>Data întocmirii .....................</w:t>
      </w:r>
    </w:p>
    <w:p w:rsidR="006B6BF6" w:rsidRPr="006B6BF6" w:rsidRDefault="006B6BF6" w:rsidP="006B6BF6">
      <w:pPr>
        <w:autoSpaceDE w:val="0"/>
        <w:autoSpaceDN w:val="0"/>
        <w:adjustRightInd w:val="0"/>
        <w:ind w:firstLine="540"/>
        <w:rPr>
          <w:sz w:val="24"/>
          <w:szCs w:val="24"/>
          <w:lang w:val="pt-BR" w:eastAsia="en-US"/>
        </w:rPr>
      </w:pPr>
      <w:r w:rsidRPr="006B6BF6">
        <w:rPr>
          <w:sz w:val="24"/>
          <w:szCs w:val="24"/>
          <w:lang w:val="pt-BR" w:eastAsia="en-US"/>
        </w:rPr>
        <w:t>Semnătura .............................</w:t>
      </w:r>
    </w:p>
    <w:p w:rsidR="006B6BF6" w:rsidRPr="006B6BF6" w:rsidRDefault="006B6BF6" w:rsidP="006B6BF6">
      <w:pPr>
        <w:autoSpaceDE w:val="0"/>
        <w:autoSpaceDN w:val="0"/>
        <w:adjustRightInd w:val="0"/>
        <w:jc w:val="both"/>
        <w:rPr>
          <w:sz w:val="24"/>
          <w:szCs w:val="24"/>
          <w:lang w:val="pt-BR" w:eastAsia="en-US"/>
        </w:rPr>
      </w:pPr>
      <w:r w:rsidRPr="006B6BF6">
        <w:rPr>
          <w:sz w:val="24"/>
          <w:szCs w:val="24"/>
          <w:lang w:val="pt-BR" w:eastAsia="en-US"/>
        </w:rPr>
        <w:br w:type="page"/>
      </w:r>
      <w:r w:rsidRPr="006B6BF6">
        <w:rPr>
          <w:sz w:val="24"/>
          <w:szCs w:val="24"/>
          <w:lang w:val="pt-BR" w:eastAsia="en-US"/>
        </w:rPr>
        <w:lastRenderedPageBreak/>
        <w:t>Formularul B</w:t>
      </w:r>
    </w:p>
    <w:p w:rsidR="006B6BF6" w:rsidRPr="006B6BF6" w:rsidRDefault="006B6BF6" w:rsidP="006B6BF6">
      <w:pPr>
        <w:autoSpaceDE w:val="0"/>
        <w:autoSpaceDN w:val="0"/>
        <w:adjustRightInd w:val="0"/>
        <w:jc w:val="center"/>
        <w:rPr>
          <w:b/>
          <w:sz w:val="24"/>
          <w:szCs w:val="24"/>
          <w:lang w:val="pt-BR" w:eastAsia="en-US"/>
        </w:rPr>
      </w:pPr>
      <w:r w:rsidRPr="006B6BF6">
        <w:rPr>
          <w:b/>
          <w:sz w:val="24"/>
          <w:szCs w:val="24"/>
          <w:lang w:val="pt-BR" w:eastAsia="en-US"/>
        </w:rPr>
        <w:t>CALCULUL</w:t>
      </w:r>
    </w:p>
    <w:p w:rsidR="006B6BF6" w:rsidRPr="006B6BF6" w:rsidRDefault="006B6BF6" w:rsidP="006B6BF6">
      <w:pPr>
        <w:autoSpaceDE w:val="0"/>
        <w:autoSpaceDN w:val="0"/>
        <w:adjustRightInd w:val="0"/>
        <w:jc w:val="center"/>
        <w:rPr>
          <w:b/>
          <w:sz w:val="24"/>
          <w:szCs w:val="24"/>
          <w:lang w:val="pt-BR" w:eastAsia="en-US"/>
        </w:rPr>
      </w:pPr>
      <w:r w:rsidRPr="006B6BF6">
        <w:rPr>
          <w:b/>
          <w:sz w:val="24"/>
          <w:szCs w:val="24"/>
          <w:lang w:val="pt-BR" w:eastAsia="en-US"/>
        </w:rPr>
        <w:t>pentru întreprinderile partenere sau legate</w:t>
      </w:r>
    </w:p>
    <w:p w:rsidR="006B6BF6" w:rsidRPr="006B6BF6" w:rsidRDefault="006B6BF6" w:rsidP="006B6BF6">
      <w:pPr>
        <w:autoSpaceDE w:val="0"/>
        <w:autoSpaceDN w:val="0"/>
        <w:adjustRightInd w:val="0"/>
        <w:jc w:val="both"/>
        <w:rPr>
          <w:sz w:val="24"/>
          <w:szCs w:val="24"/>
          <w:lang w:val="pt-BR" w:eastAsia="en-US"/>
        </w:rPr>
      </w:pP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Secţiunile care trebuie incluse, după caz:</w:t>
      </w: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 secţiunea A, dacă întreprinderea solicitantă are cel puţin o întreprindere parteneră (precum şi orice fişe adiţionale);</w:t>
      </w: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 secţiunea B, dacă întreprinderea solicitantă este legată cu cel puţin o întreprindere (precum şi orice fişe adiţionale).</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Calculul pentru tipurile de întreprinderi partenere sau legate</w:t>
      </w:r>
    </w:p>
    <w:p w:rsidR="006B6BF6" w:rsidRPr="006B6BF6" w:rsidRDefault="006B6BF6" w:rsidP="006B6BF6">
      <w:pPr>
        <w:autoSpaceDE w:val="0"/>
        <w:autoSpaceDN w:val="0"/>
        <w:adjustRightInd w:val="0"/>
        <w:jc w:val="both"/>
        <w:rPr>
          <w:sz w:val="24"/>
          <w:szCs w:val="24"/>
          <w:lang w:val="it-IT"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6B6BF6" w:rsidRPr="006B6BF6" w:rsidTr="008233A1">
        <w:trPr>
          <w:cantSplit/>
          <w:tblHeader/>
        </w:trPr>
        <w:tc>
          <w:tcPr>
            <w:tcW w:w="9648" w:type="dxa"/>
            <w:gridSpan w:val="4"/>
          </w:tcPr>
          <w:p w:rsidR="006B6BF6" w:rsidRPr="006B6BF6" w:rsidRDefault="006B6BF6" w:rsidP="006B6BF6">
            <w:pPr>
              <w:keepNext/>
              <w:jc w:val="center"/>
              <w:outlineLvl w:val="2"/>
              <w:rPr>
                <w:bCs/>
                <w:color w:val="000000"/>
                <w:vertAlign w:val="superscript"/>
                <w:lang w:val="ro-RO" w:eastAsia="en-US"/>
              </w:rPr>
            </w:pPr>
            <w:r w:rsidRPr="006B6BF6">
              <w:rPr>
                <w:bCs/>
                <w:color w:val="000000"/>
                <w:lang w:val="ro-RO" w:eastAsia="en-US"/>
              </w:rPr>
              <w:t>Perioada de referinţă</w:t>
            </w:r>
          </w:p>
        </w:tc>
      </w:tr>
      <w:tr w:rsidR="006B6BF6" w:rsidRPr="00561118" w:rsidTr="008233A1">
        <w:trPr>
          <w:tblHeader/>
        </w:trPr>
        <w:tc>
          <w:tcPr>
            <w:tcW w:w="4428" w:type="dxa"/>
          </w:tcPr>
          <w:p w:rsidR="006B6BF6" w:rsidRPr="006B6BF6" w:rsidRDefault="006B6BF6" w:rsidP="006B6BF6">
            <w:pPr>
              <w:autoSpaceDE w:val="0"/>
              <w:autoSpaceDN w:val="0"/>
              <w:adjustRightInd w:val="0"/>
              <w:rPr>
                <w:b/>
                <w:bCs/>
                <w:color w:val="000000"/>
                <w:lang w:val="en-US" w:eastAsia="en-US"/>
              </w:rPr>
            </w:pPr>
          </w:p>
        </w:tc>
        <w:tc>
          <w:tcPr>
            <w:tcW w:w="192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p>
        </w:tc>
        <w:tc>
          <w:tcPr>
            <w:tcW w:w="186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 anuală netă</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(mii lei/mii </w:t>
            </w:r>
            <w:r w:rsidRPr="006B6BF6">
              <w:rPr>
                <w:lang w:val="pt-BR" w:eastAsia="en-US"/>
              </w:rPr>
              <w:t>euro</w:t>
            </w:r>
            <w:r w:rsidRPr="006B6BF6">
              <w:rPr>
                <w:bCs/>
                <w:color w:val="000000"/>
                <w:lang w:val="pt-BR" w:eastAsia="en-US"/>
              </w:rPr>
              <w:t>)</w:t>
            </w:r>
          </w:p>
        </w:tc>
        <w:tc>
          <w:tcPr>
            <w:tcW w:w="144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Total active</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mii </w:t>
            </w:r>
            <w:r w:rsidRPr="006B6BF6">
              <w:rPr>
                <w:lang w:val="pt-BR" w:eastAsia="en-US"/>
              </w:rPr>
              <w:t>euro</w:t>
            </w:r>
            <w:r w:rsidRPr="006B6BF6">
              <w:rPr>
                <w:bCs/>
                <w:color w:val="000000"/>
                <w:lang w:val="pt-BR" w:eastAsia="en-US"/>
              </w:rPr>
              <w:t>)</w:t>
            </w:r>
          </w:p>
        </w:tc>
      </w:tr>
      <w:tr w:rsidR="006B6BF6" w:rsidRPr="006B6BF6" w:rsidTr="008233A1">
        <w:tc>
          <w:tcPr>
            <w:tcW w:w="4428" w:type="dxa"/>
          </w:tcPr>
          <w:p w:rsidR="006B6BF6" w:rsidRPr="006B6BF6" w:rsidRDefault="006B6BF6" w:rsidP="006B6BF6">
            <w:pPr>
              <w:autoSpaceDE w:val="0"/>
              <w:autoSpaceDN w:val="0"/>
              <w:adjustRightInd w:val="0"/>
              <w:jc w:val="both"/>
              <w:rPr>
                <w:b/>
                <w:bCs/>
                <w:color w:val="000000"/>
                <w:lang w:val="it-IT" w:eastAsia="en-US"/>
              </w:rPr>
            </w:pPr>
            <w:r w:rsidRPr="006B6BF6">
              <w:rPr>
                <w:color w:val="000000"/>
                <w:lang w:val="it-IT" w:eastAsia="en-US"/>
              </w:rPr>
              <w:t>1. Datele</w:t>
            </w:r>
            <w:r w:rsidRPr="006B6BF6">
              <w:rPr>
                <w:color w:val="000000"/>
                <w:vertAlign w:val="superscript"/>
                <w:lang w:val="it-IT" w:eastAsia="en-US"/>
              </w:rPr>
              <w:t>3</w:t>
            </w:r>
            <w:r w:rsidRPr="006B6BF6">
              <w:rPr>
                <w:color w:val="000000"/>
                <w:lang w:val="it-IT" w:eastAsia="en-US"/>
              </w:rPr>
              <w:t xml:space="preserve"> întreprinderii solicitante sau din situaţiile financiare anuale consolidate (se vor introduce datele din tabelul B1 din secţiunea B</w:t>
            </w:r>
            <w:r w:rsidRPr="006B6BF6">
              <w:rPr>
                <w:color w:val="000000"/>
                <w:vertAlign w:val="superscript"/>
                <w:lang w:val="en-US" w:eastAsia="en-US"/>
              </w:rPr>
              <w:footnoteReference w:id="11"/>
            </w:r>
            <w:r w:rsidRPr="006B6BF6">
              <w:rPr>
                <w:bCs/>
                <w:color w:val="000000"/>
                <w:lang w:val="it-IT" w:eastAsia="en-US"/>
              </w:rPr>
              <w:t>)</w:t>
            </w:r>
          </w:p>
        </w:tc>
        <w:tc>
          <w:tcPr>
            <w:tcW w:w="1920" w:type="dxa"/>
          </w:tcPr>
          <w:p w:rsidR="006B6BF6" w:rsidRPr="006B6BF6" w:rsidRDefault="006B6BF6" w:rsidP="006B6BF6">
            <w:pPr>
              <w:autoSpaceDE w:val="0"/>
              <w:autoSpaceDN w:val="0"/>
              <w:adjustRightInd w:val="0"/>
              <w:rPr>
                <w:b/>
                <w:bCs/>
                <w:color w:val="000000"/>
                <w:lang w:val="it-IT" w:eastAsia="en-US"/>
              </w:rPr>
            </w:pPr>
          </w:p>
        </w:tc>
        <w:tc>
          <w:tcPr>
            <w:tcW w:w="1860" w:type="dxa"/>
          </w:tcPr>
          <w:p w:rsidR="006B6BF6" w:rsidRPr="006B6BF6" w:rsidRDefault="006B6BF6" w:rsidP="006B6BF6">
            <w:pPr>
              <w:autoSpaceDE w:val="0"/>
              <w:autoSpaceDN w:val="0"/>
              <w:adjustRightInd w:val="0"/>
              <w:rPr>
                <w:b/>
                <w:bCs/>
                <w:color w:val="000000"/>
                <w:lang w:val="it-IT" w:eastAsia="en-US"/>
              </w:rPr>
            </w:pPr>
          </w:p>
        </w:tc>
        <w:tc>
          <w:tcPr>
            <w:tcW w:w="1440" w:type="dxa"/>
          </w:tcPr>
          <w:p w:rsidR="006B6BF6" w:rsidRPr="006B6BF6" w:rsidRDefault="006B6BF6" w:rsidP="006B6BF6">
            <w:pPr>
              <w:autoSpaceDE w:val="0"/>
              <w:autoSpaceDN w:val="0"/>
              <w:adjustRightInd w:val="0"/>
              <w:rPr>
                <w:b/>
                <w:bCs/>
                <w:color w:val="000000"/>
                <w:lang w:val="it-IT" w:eastAsia="en-US"/>
              </w:rPr>
            </w:pPr>
          </w:p>
        </w:tc>
      </w:tr>
      <w:tr w:rsidR="006B6BF6" w:rsidRPr="006B6BF6" w:rsidTr="008233A1">
        <w:tc>
          <w:tcPr>
            <w:tcW w:w="4428" w:type="dxa"/>
          </w:tcPr>
          <w:p w:rsidR="006B6BF6" w:rsidRPr="006B6BF6" w:rsidRDefault="006B6BF6" w:rsidP="006B6BF6">
            <w:pPr>
              <w:autoSpaceDE w:val="0"/>
              <w:autoSpaceDN w:val="0"/>
              <w:adjustRightInd w:val="0"/>
              <w:jc w:val="both"/>
              <w:rPr>
                <w:color w:val="000000"/>
                <w:lang w:val="en-US" w:eastAsia="en-US"/>
              </w:rPr>
            </w:pPr>
            <w:r w:rsidRPr="006B6BF6">
              <w:rPr>
                <w:color w:val="000000"/>
                <w:lang w:val="en-US" w:eastAsia="en-US"/>
              </w:rPr>
              <w:t xml:space="preserve">2. </w:t>
            </w:r>
            <w:proofErr w:type="spellStart"/>
            <w:r w:rsidRPr="006B6BF6">
              <w:rPr>
                <w:color w:val="000000"/>
                <w:lang w:val="en-US" w:eastAsia="en-US"/>
              </w:rPr>
              <w:t>Datele</w:t>
            </w:r>
            <w:proofErr w:type="spellEnd"/>
            <w:r w:rsidRPr="006B6BF6">
              <w:rPr>
                <w:color w:val="000000"/>
                <w:lang w:val="en-US" w:eastAsia="en-US"/>
              </w:rPr>
              <w:t xml:space="preserve"> cumulate</w:t>
            </w:r>
            <w:r w:rsidRPr="006B6BF6">
              <w:rPr>
                <w:color w:val="000000"/>
                <w:vertAlign w:val="superscript"/>
                <w:lang w:val="en-US" w:eastAsia="en-US"/>
              </w:rPr>
              <w:t>3</w:t>
            </w:r>
            <w:r w:rsidRPr="006B6BF6">
              <w:rPr>
                <w:color w:val="000000"/>
                <w:lang w:val="en-US" w:eastAsia="en-US"/>
              </w:rPr>
              <w:t xml:space="preserve"> </w:t>
            </w:r>
            <w:proofErr w:type="spellStart"/>
            <w:r w:rsidRPr="006B6BF6">
              <w:rPr>
                <w:color w:val="000000"/>
                <w:lang w:val="en-US" w:eastAsia="en-US"/>
              </w:rPr>
              <w:t>în</w:t>
            </w:r>
            <w:proofErr w:type="spellEnd"/>
            <w:r w:rsidRPr="006B6BF6">
              <w:rPr>
                <w:color w:val="000000"/>
                <w:lang w:val="en-US" w:eastAsia="en-US"/>
              </w:rPr>
              <w:t xml:space="preserve"> mod </w:t>
            </w:r>
            <w:proofErr w:type="spellStart"/>
            <w:r w:rsidRPr="006B6BF6">
              <w:rPr>
                <w:color w:val="000000"/>
                <w:lang w:val="en-US" w:eastAsia="en-US"/>
              </w:rPr>
              <w:t>proporţional</w:t>
            </w:r>
            <w:proofErr w:type="spellEnd"/>
            <w:r w:rsidRPr="006B6BF6">
              <w:rPr>
                <w:color w:val="000000"/>
                <w:lang w:val="en-US" w:eastAsia="en-US"/>
              </w:rPr>
              <w:t xml:space="preserve"> ale </w:t>
            </w:r>
            <w:proofErr w:type="spellStart"/>
            <w:r w:rsidRPr="006B6BF6">
              <w:rPr>
                <w:color w:val="000000"/>
                <w:lang w:val="en-US" w:eastAsia="en-US"/>
              </w:rPr>
              <w:t>tuturor</w:t>
            </w:r>
            <w:proofErr w:type="spellEnd"/>
            <w:r w:rsidRPr="006B6BF6">
              <w:rPr>
                <w:color w:val="000000"/>
                <w:lang w:val="en-US" w:eastAsia="en-US"/>
              </w:rPr>
              <w:t xml:space="preserve"> </w:t>
            </w:r>
            <w:proofErr w:type="spellStart"/>
            <w:r w:rsidRPr="006B6BF6">
              <w:rPr>
                <w:color w:val="000000"/>
                <w:lang w:val="en-US" w:eastAsia="en-US"/>
              </w:rPr>
              <w:t>întreprinderilor</w:t>
            </w:r>
            <w:proofErr w:type="spellEnd"/>
            <w:r w:rsidRPr="006B6BF6">
              <w:rPr>
                <w:color w:val="000000"/>
                <w:lang w:val="en-US" w:eastAsia="en-US"/>
              </w:rPr>
              <w:t xml:space="preserve"> </w:t>
            </w:r>
            <w:proofErr w:type="spellStart"/>
            <w:r w:rsidRPr="006B6BF6">
              <w:rPr>
                <w:color w:val="000000"/>
                <w:lang w:val="en-US" w:eastAsia="en-US"/>
              </w:rPr>
              <w:t>partenere</w:t>
            </w:r>
            <w:proofErr w:type="spellEnd"/>
            <w:r w:rsidRPr="006B6BF6">
              <w:rPr>
                <w:color w:val="000000"/>
                <w:lang w:val="en-US" w:eastAsia="en-US"/>
              </w:rPr>
              <w:t xml:space="preserve">, </w:t>
            </w:r>
            <w:proofErr w:type="spellStart"/>
            <w:r w:rsidRPr="006B6BF6">
              <w:rPr>
                <w:color w:val="000000"/>
                <w:lang w:val="en-US" w:eastAsia="en-US"/>
              </w:rPr>
              <w:t>dacă</w:t>
            </w:r>
            <w:proofErr w:type="spellEnd"/>
            <w:r w:rsidRPr="006B6BF6">
              <w:rPr>
                <w:color w:val="000000"/>
                <w:lang w:val="en-US" w:eastAsia="en-US"/>
              </w:rPr>
              <w:t xml:space="preserve"> </w:t>
            </w:r>
            <w:proofErr w:type="spellStart"/>
            <w:r w:rsidRPr="006B6BF6">
              <w:rPr>
                <w:color w:val="000000"/>
                <w:lang w:val="en-US" w:eastAsia="en-US"/>
              </w:rPr>
              <w:t>este</w:t>
            </w:r>
            <w:proofErr w:type="spellEnd"/>
            <w:r w:rsidRPr="006B6BF6">
              <w:rPr>
                <w:color w:val="000000"/>
                <w:lang w:val="en-US" w:eastAsia="en-US"/>
              </w:rPr>
              <w:t xml:space="preserve"> </w:t>
            </w:r>
            <w:proofErr w:type="spellStart"/>
            <w:r w:rsidRPr="006B6BF6">
              <w:rPr>
                <w:color w:val="000000"/>
                <w:lang w:val="en-US" w:eastAsia="en-US"/>
              </w:rPr>
              <w:t>cazul</w:t>
            </w:r>
            <w:proofErr w:type="spellEnd"/>
            <w:r w:rsidRPr="006B6BF6">
              <w:rPr>
                <w:color w:val="000000"/>
                <w:lang w:val="en-US" w:eastAsia="en-US"/>
              </w:rPr>
              <w:t xml:space="preserve"> (se </w:t>
            </w:r>
            <w:proofErr w:type="spellStart"/>
            <w:r w:rsidRPr="006B6BF6">
              <w:rPr>
                <w:color w:val="000000"/>
                <w:lang w:val="en-US" w:eastAsia="en-US"/>
              </w:rPr>
              <w:t>vor</w:t>
            </w:r>
            <w:proofErr w:type="spellEnd"/>
            <w:r w:rsidRPr="006B6BF6">
              <w:rPr>
                <w:color w:val="000000"/>
                <w:lang w:val="en-US" w:eastAsia="en-US"/>
              </w:rPr>
              <w:t xml:space="preserve"> introduce </w:t>
            </w:r>
            <w:proofErr w:type="spellStart"/>
            <w:r w:rsidRPr="006B6BF6">
              <w:rPr>
                <w:color w:val="000000"/>
                <w:lang w:val="en-US" w:eastAsia="en-US"/>
              </w:rPr>
              <w:t>datele</w:t>
            </w:r>
            <w:proofErr w:type="spellEnd"/>
            <w:r w:rsidRPr="006B6BF6">
              <w:rPr>
                <w:color w:val="000000"/>
                <w:lang w:val="en-US" w:eastAsia="en-US"/>
              </w:rPr>
              <w:t xml:space="preserve"> din </w:t>
            </w:r>
            <w:proofErr w:type="spellStart"/>
            <w:r w:rsidRPr="006B6BF6">
              <w:rPr>
                <w:color w:val="000000"/>
                <w:lang w:val="en-US" w:eastAsia="en-US"/>
              </w:rPr>
              <w:t>secţiunea</w:t>
            </w:r>
            <w:proofErr w:type="spellEnd"/>
            <w:r w:rsidRPr="006B6BF6">
              <w:rPr>
                <w:color w:val="000000"/>
                <w:lang w:val="en-US" w:eastAsia="en-US"/>
              </w:rPr>
              <w:t xml:space="preserve"> A)</w:t>
            </w:r>
          </w:p>
        </w:tc>
        <w:tc>
          <w:tcPr>
            <w:tcW w:w="1920" w:type="dxa"/>
          </w:tcPr>
          <w:p w:rsidR="006B6BF6" w:rsidRPr="006B6BF6" w:rsidRDefault="006B6BF6" w:rsidP="006B6BF6">
            <w:pPr>
              <w:autoSpaceDE w:val="0"/>
              <w:autoSpaceDN w:val="0"/>
              <w:adjustRightInd w:val="0"/>
              <w:rPr>
                <w:b/>
                <w:bCs/>
                <w:color w:val="000000"/>
                <w:lang w:val="en-US" w:eastAsia="en-US"/>
              </w:rPr>
            </w:pPr>
          </w:p>
        </w:tc>
        <w:tc>
          <w:tcPr>
            <w:tcW w:w="1860" w:type="dxa"/>
          </w:tcPr>
          <w:p w:rsidR="006B6BF6" w:rsidRPr="006B6BF6" w:rsidRDefault="006B6BF6" w:rsidP="006B6BF6">
            <w:pPr>
              <w:autoSpaceDE w:val="0"/>
              <w:autoSpaceDN w:val="0"/>
              <w:adjustRightInd w:val="0"/>
              <w:rPr>
                <w:b/>
                <w:bCs/>
                <w:color w:val="000000"/>
                <w:lang w:val="en-US" w:eastAsia="en-US"/>
              </w:rPr>
            </w:pPr>
          </w:p>
        </w:tc>
        <w:tc>
          <w:tcPr>
            <w:tcW w:w="1440" w:type="dxa"/>
          </w:tcPr>
          <w:p w:rsidR="006B6BF6" w:rsidRPr="006B6BF6" w:rsidRDefault="006B6BF6" w:rsidP="006B6BF6">
            <w:pPr>
              <w:autoSpaceDE w:val="0"/>
              <w:autoSpaceDN w:val="0"/>
              <w:adjustRightInd w:val="0"/>
              <w:rPr>
                <w:b/>
                <w:bCs/>
                <w:color w:val="000000"/>
                <w:lang w:val="en-US" w:eastAsia="en-US"/>
              </w:rPr>
            </w:pPr>
          </w:p>
        </w:tc>
      </w:tr>
      <w:tr w:rsidR="006B6BF6" w:rsidRPr="00561118" w:rsidTr="008233A1">
        <w:tc>
          <w:tcPr>
            <w:tcW w:w="4428" w:type="dxa"/>
          </w:tcPr>
          <w:p w:rsidR="006B6BF6" w:rsidRPr="006B6BF6" w:rsidRDefault="006B6BF6" w:rsidP="006B6BF6">
            <w:pPr>
              <w:autoSpaceDE w:val="0"/>
              <w:autoSpaceDN w:val="0"/>
              <w:adjustRightInd w:val="0"/>
              <w:jc w:val="both"/>
              <w:rPr>
                <w:color w:val="000000"/>
                <w:lang w:val="fr-FR" w:eastAsia="en-US"/>
              </w:rPr>
            </w:pPr>
            <w:r w:rsidRPr="006B6BF6">
              <w:rPr>
                <w:color w:val="000000"/>
                <w:lang w:val="fr-FR" w:eastAsia="en-US"/>
              </w:rPr>
              <w:t xml:space="preserve">3. </w:t>
            </w:r>
            <w:proofErr w:type="spellStart"/>
            <w:r w:rsidRPr="006B6BF6">
              <w:rPr>
                <w:color w:val="000000"/>
                <w:lang w:val="fr-FR" w:eastAsia="en-US"/>
              </w:rPr>
              <w:t>Datele</w:t>
            </w:r>
            <w:proofErr w:type="spellEnd"/>
            <w:r w:rsidRPr="006B6BF6">
              <w:rPr>
                <w:color w:val="000000"/>
                <w:lang w:val="fr-FR" w:eastAsia="en-US"/>
              </w:rPr>
              <w:t xml:space="preserve"> </w:t>
            </w:r>
            <w:proofErr w:type="spellStart"/>
            <w:r w:rsidRPr="006B6BF6">
              <w:rPr>
                <w:color w:val="000000"/>
                <w:lang w:val="fr-FR" w:eastAsia="en-US"/>
              </w:rPr>
              <w:t>cumulate</w:t>
            </w:r>
            <w:proofErr w:type="spellEnd"/>
            <w:r w:rsidRPr="006B6BF6">
              <w:rPr>
                <w:color w:val="000000"/>
                <w:lang w:val="fr-FR" w:eastAsia="en-US"/>
              </w:rPr>
              <w:t xml:space="preserve"> </w:t>
            </w:r>
            <w:proofErr w:type="spellStart"/>
            <w:r w:rsidRPr="006B6BF6">
              <w:rPr>
                <w:color w:val="000000"/>
                <w:lang w:val="fr-FR" w:eastAsia="en-US"/>
              </w:rPr>
              <w:t>ale</w:t>
            </w:r>
            <w:proofErr w:type="spellEnd"/>
            <w:r w:rsidRPr="006B6BF6">
              <w:rPr>
                <w:color w:val="000000"/>
                <w:lang w:val="fr-FR" w:eastAsia="en-US"/>
              </w:rPr>
              <w:t xml:space="preserve"> </w:t>
            </w:r>
            <w:proofErr w:type="spellStart"/>
            <w:r w:rsidRPr="006B6BF6">
              <w:rPr>
                <w:color w:val="000000"/>
                <w:lang w:val="fr-FR" w:eastAsia="en-US"/>
              </w:rPr>
              <w:t>tuturor</w:t>
            </w:r>
            <w:proofErr w:type="spellEnd"/>
            <w:r w:rsidRPr="006B6BF6">
              <w:rPr>
                <w:color w:val="000000"/>
                <w:lang w:val="fr-FR" w:eastAsia="en-US"/>
              </w:rPr>
              <w:t xml:space="preserve"> </w:t>
            </w:r>
            <w:proofErr w:type="spellStart"/>
            <w:r w:rsidRPr="006B6BF6">
              <w:rPr>
                <w:color w:val="000000"/>
                <w:lang w:val="fr-FR" w:eastAsia="en-US"/>
              </w:rPr>
              <w:t>întreprinderilor</w:t>
            </w:r>
            <w:proofErr w:type="spellEnd"/>
            <w:r w:rsidRPr="006B6BF6">
              <w:rPr>
                <w:color w:val="000000"/>
                <w:lang w:val="fr-FR" w:eastAsia="en-US"/>
              </w:rPr>
              <w:t xml:space="preserve"> legate</w:t>
            </w:r>
            <w:r w:rsidRPr="006B6BF6">
              <w:rPr>
                <w:color w:val="000000"/>
                <w:vertAlign w:val="superscript"/>
                <w:lang w:val="fr-FR" w:eastAsia="en-US"/>
              </w:rPr>
              <w:t>3</w:t>
            </w:r>
            <w:r w:rsidRPr="006B6BF6">
              <w:rPr>
                <w:color w:val="000000"/>
                <w:lang w:val="fr-FR" w:eastAsia="en-US"/>
              </w:rPr>
              <w:t xml:space="preserve"> (</w:t>
            </w:r>
            <w:proofErr w:type="spellStart"/>
            <w:r w:rsidRPr="006B6BF6">
              <w:rPr>
                <w:color w:val="000000"/>
                <w:lang w:val="fr-FR" w:eastAsia="en-US"/>
              </w:rPr>
              <w:t>dacă</w:t>
            </w:r>
            <w:proofErr w:type="spellEnd"/>
            <w:r w:rsidRPr="006B6BF6">
              <w:rPr>
                <w:color w:val="000000"/>
                <w:lang w:val="fr-FR" w:eastAsia="en-US"/>
              </w:rPr>
              <w:t xml:space="preserve"> </w:t>
            </w:r>
            <w:proofErr w:type="spellStart"/>
            <w:r w:rsidRPr="006B6BF6">
              <w:rPr>
                <w:color w:val="000000"/>
                <w:lang w:val="fr-FR" w:eastAsia="en-US"/>
              </w:rPr>
              <w:t>există</w:t>
            </w:r>
            <w:proofErr w:type="spellEnd"/>
            <w:r w:rsidRPr="006B6BF6">
              <w:rPr>
                <w:color w:val="000000"/>
                <w:lang w:val="fr-FR" w:eastAsia="en-US"/>
              </w:rPr>
              <w:t xml:space="preserve">) - </w:t>
            </w:r>
            <w:proofErr w:type="spellStart"/>
            <w:r w:rsidRPr="006B6BF6">
              <w:rPr>
                <w:color w:val="000000"/>
                <w:lang w:val="fr-FR" w:eastAsia="en-US"/>
              </w:rPr>
              <w:t>dacă</w:t>
            </w:r>
            <w:proofErr w:type="spellEnd"/>
            <w:r w:rsidRPr="006B6BF6">
              <w:rPr>
                <w:color w:val="000000"/>
                <w:lang w:val="fr-FR" w:eastAsia="en-US"/>
              </w:rPr>
              <w:t xml:space="preserve"> nu au </w:t>
            </w:r>
            <w:proofErr w:type="spellStart"/>
            <w:r w:rsidRPr="006B6BF6">
              <w:rPr>
                <w:color w:val="000000"/>
                <w:lang w:val="fr-FR" w:eastAsia="en-US"/>
              </w:rPr>
              <w:t>fost</w:t>
            </w:r>
            <w:proofErr w:type="spellEnd"/>
            <w:r w:rsidRPr="006B6BF6">
              <w:rPr>
                <w:color w:val="000000"/>
                <w:lang w:val="fr-FR" w:eastAsia="en-US"/>
              </w:rPr>
              <w:t xml:space="preserve"> </w:t>
            </w:r>
            <w:proofErr w:type="spellStart"/>
            <w:r w:rsidRPr="006B6BF6">
              <w:rPr>
                <w:color w:val="000000"/>
                <w:lang w:val="fr-FR" w:eastAsia="en-US"/>
              </w:rPr>
              <w:t>deja</w:t>
            </w:r>
            <w:proofErr w:type="spellEnd"/>
            <w:r w:rsidRPr="006B6BF6">
              <w:rPr>
                <w:color w:val="000000"/>
                <w:lang w:val="fr-FR" w:eastAsia="en-US"/>
              </w:rPr>
              <w:t xml:space="preserve"> incluse </w:t>
            </w:r>
            <w:proofErr w:type="spellStart"/>
            <w:r w:rsidRPr="006B6BF6">
              <w:rPr>
                <w:color w:val="000000"/>
                <w:lang w:val="fr-FR" w:eastAsia="en-US"/>
              </w:rPr>
              <w:t>prin</w:t>
            </w:r>
            <w:proofErr w:type="spellEnd"/>
            <w:r w:rsidRPr="006B6BF6">
              <w:rPr>
                <w:color w:val="000000"/>
                <w:lang w:val="fr-FR" w:eastAsia="en-US"/>
              </w:rPr>
              <w:t xml:space="preserve"> </w:t>
            </w:r>
            <w:proofErr w:type="spellStart"/>
            <w:r w:rsidRPr="006B6BF6">
              <w:rPr>
                <w:color w:val="000000"/>
                <w:lang w:val="fr-FR" w:eastAsia="en-US"/>
              </w:rPr>
              <w:t>consolidare</w:t>
            </w:r>
            <w:proofErr w:type="spellEnd"/>
            <w:r w:rsidRPr="006B6BF6">
              <w:rPr>
                <w:color w:val="000000"/>
                <w:lang w:val="fr-FR" w:eastAsia="en-US"/>
              </w:rPr>
              <w:t xml:space="preserve"> la </w:t>
            </w:r>
            <w:proofErr w:type="spellStart"/>
            <w:r w:rsidRPr="006B6BF6">
              <w:rPr>
                <w:color w:val="000000"/>
                <w:lang w:val="fr-FR" w:eastAsia="en-US"/>
              </w:rPr>
              <w:t>pct</w:t>
            </w:r>
            <w:proofErr w:type="spellEnd"/>
            <w:r w:rsidRPr="006B6BF6">
              <w:rPr>
                <w:color w:val="000000"/>
                <w:lang w:val="fr-FR" w:eastAsia="en-US"/>
              </w:rPr>
              <w:t xml:space="preserve">. 1 </w:t>
            </w:r>
            <w:proofErr w:type="spellStart"/>
            <w:r w:rsidRPr="006B6BF6">
              <w:rPr>
                <w:color w:val="000000"/>
                <w:lang w:val="fr-FR" w:eastAsia="en-US"/>
              </w:rPr>
              <w:t>din</w:t>
            </w:r>
            <w:proofErr w:type="spellEnd"/>
            <w:r w:rsidRPr="006B6BF6">
              <w:rPr>
                <w:color w:val="000000"/>
                <w:lang w:val="fr-FR" w:eastAsia="en-US"/>
              </w:rPr>
              <w:t xml:space="preserve"> </w:t>
            </w:r>
            <w:proofErr w:type="spellStart"/>
            <w:r w:rsidRPr="006B6BF6">
              <w:rPr>
                <w:color w:val="000000"/>
                <w:lang w:val="fr-FR" w:eastAsia="en-US"/>
              </w:rPr>
              <w:t>acest</w:t>
            </w:r>
            <w:proofErr w:type="spellEnd"/>
            <w:r w:rsidRPr="006B6BF6">
              <w:rPr>
                <w:color w:val="000000"/>
                <w:lang w:val="fr-FR" w:eastAsia="en-US"/>
              </w:rPr>
              <w:t xml:space="preserve"> </w:t>
            </w:r>
            <w:proofErr w:type="spellStart"/>
            <w:r w:rsidRPr="006B6BF6">
              <w:rPr>
                <w:color w:val="000000"/>
                <w:lang w:val="fr-FR" w:eastAsia="en-US"/>
              </w:rPr>
              <w:t>tabel</w:t>
            </w:r>
            <w:proofErr w:type="spellEnd"/>
            <w:r w:rsidRPr="006B6BF6">
              <w:rPr>
                <w:color w:val="000000"/>
                <w:lang w:val="fr-FR" w:eastAsia="en-US"/>
              </w:rPr>
              <w:t xml:space="preserve"> (se vor </w:t>
            </w:r>
            <w:proofErr w:type="spellStart"/>
            <w:r w:rsidRPr="006B6BF6">
              <w:rPr>
                <w:color w:val="000000"/>
                <w:lang w:val="fr-FR" w:eastAsia="en-US"/>
              </w:rPr>
              <w:t>introduce</w:t>
            </w:r>
            <w:proofErr w:type="spellEnd"/>
            <w:r w:rsidRPr="006B6BF6">
              <w:rPr>
                <w:color w:val="000000"/>
                <w:lang w:val="fr-FR" w:eastAsia="en-US"/>
              </w:rPr>
              <w:t xml:space="preserve"> </w:t>
            </w:r>
            <w:proofErr w:type="spellStart"/>
            <w:r w:rsidRPr="006B6BF6">
              <w:rPr>
                <w:color w:val="000000"/>
                <w:lang w:val="fr-FR" w:eastAsia="en-US"/>
              </w:rPr>
              <w:t>datele</w:t>
            </w:r>
            <w:proofErr w:type="spellEnd"/>
            <w:r w:rsidRPr="006B6BF6">
              <w:rPr>
                <w:color w:val="000000"/>
                <w:lang w:val="fr-FR" w:eastAsia="en-US"/>
              </w:rPr>
              <w:t xml:space="preserve"> </w:t>
            </w:r>
            <w:proofErr w:type="spellStart"/>
            <w:r w:rsidRPr="006B6BF6">
              <w:rPr>
                <w:color w:val="000000"/>
                <w:lang w:val="fr-FR" w:eastAsia="en-US"/>
              </w:rPr>
              <w:t>din</w:t>
            </w:r>
            <w:proofErr w:type="spellEnd"/>
            <w:r w:rsidRPr="006B6BF6">
              <w:rPr>
                <w:color w:val="000000"/>
                <w:lang w:val="fr-FR" w:eastAsia="en-US"/>
              </w:rPr>
              <w:t xml:space="preserve"> </w:t>
            </w:r>
            <w:proofErr w:type="spellStart"/>
            <w:r w:rsidRPr="006B6BF6">
              <w:rPr>
                <w:color w:val="000000"/>
                <w:lang w:val="fr-FR" w:eastAsia="en-US"/>
              </w:rPr>
              <w:t>tabelul</w:t>
            </w:r>
            <w:proofErr w:type="spellEnd"/>
            <w:r w:rsidRPr="006B6BF6">
              <w:rPr>
                <w:color w:val="000000"/>
                <w:lang w:val="fr-FR" w:eastAsia="en-US"/>
              </w:rPr>
              <w:t xml:space="preserve"> B2 </w:t>
            </w:r>
            <w:proofErr w:type="spellStart"/>
            <w:r w:rsidRPr="006B6BF6">
              <w:rPr>
                <w:color w:val="000000"/>
                <w:lang w:val="fr-FR" w:eastAsia="en-US"/>
              </w:rPr>
              <w:t>din</w:t>
            </w:r>
            <w:proofErr w:type="spellEnd"/>
            <w:r w:rsidRPr="006B6BF6">
              <w:rPr>
                <w:color w:val="000000"/>
                <w:lang w:val="fr-FR" w:eastAsia="en-US"/>
              </w:rPr>
              <w:t xml:space="preserve"> </w:t>
            </w:r>
            <w:proofErr w:type="spellStart"/>
            <w:r w:rsidRPr="006B6BF6">
              <w:rPr>
                <w:color w:val="000000"/>
                <w:lang w:val="fr-FR" w:eastAsia="en-US"/>
              </w:rPr>
              <w:t>secţiunea</w:t>
            </w:r>
            <w:proofErr w:type="spellEnd"/>
            <w:r w:rsidRPr="006B6BF6">
              <w:rPr>
                <w:color w:val="000000"/>
                <w:lang w:val="fr-FR" w:eastAsia="en-US"/>
              </w:rPr>
              <w:t xml:space="preserve"> B)</w:t>
            </w:r>
          </w:p>
        </w:tc>
        <w:tc>
          <w:tcPr>
            <w:tcW w:w="1920" w:type="dxa"/>
          </w:tcPr>
          <w:p w:rsidR="006B6BF6" w:rsidRPr="006B6BF6" w:rsidRDefault="006B6BF6" w:rsidP="006B6BF6">
            <w:pPr>
              <w:autoSpaceDE w:val="0"/>
              <w:autoSpaceDN w:val="0"/>
              <w:adjustRightInd w:val="0"/>
              <w:rPr>
                <w:b/>
                <w:bCs/>
                <w:color w:val="000000"/>
                <w:lang w:val="fr-FR" w:eastAsia="en-US"/>
              </w:rPr>
            </w:pPr>
          </w:p>
        </w:tc>
        <w:tc>
          <w:tcPr>
            <w:tcW w:w="1860" w:type="dxa"/>
          </w:tcPr>
          <w:p w:rsidR="006B6BF6" w:rsidRPr="006B6BF6" w:rsidRDefault="006B6BF6" w:rsidP="006B6BF6">
            <w:pPr>
              <w:autoSpaceDE w:val="0"/>
              <w:autoSpaceDN w:val="0"/>
              <w:adjustRightInd w:val="0"/>
              <w:rPr>
                <w:b/>
                <w:bCs/>
                <w:color w:val="000000"/>
                <w:lang w:val="fr-FR" w:eastAsia="en-US"/>
              </w:rPr>
            </w:pPr>
          </w:p>
        </w:tc>
        <w:tc>
          <w:tcPr>
            <w:tcW w:w="1440" w:type="dxa"/>
          </w:tcPr>
          <w:p w:rsidR="006B6BF6" w:rsidRPr="006B6BF6" w:rsidRDefault="006B6BF6" w:rsidP="006B6BF6">
            <w:pPr>
              <w:autoSpaceDE w:val="0"/>
              <w:autoSpaceDN w:val="0"/>
              <w:adjustRightInd w:val="0"/>
              <w:rPr>
                <w:b/>
                <w:bCs/>
                <w:color w:val="000000"/>
                <w:lang w:val="fr-FR" w:eastAsia="en-US"/>
              </w:rPr>
            </w:pPr>
          </w:p>
        </w:tc>
      </w:tr>
      <w:tr w:rsidR="006B6BF6" w:rsidRPr="006B6BF6" w:rsidTr="008233A1">
        <w:tc>
          <w:tcPr>
            <w:tcW w:w="4428" w:type="dxa"/>
          </w:tcPr>
          <w:p w:rsidR="006B6BF6" w:rsidRPr="006B6BF6" w:rsidRDefault="006B6BF6" w:rsidP="006B6BF6">
            <w:pPr>
              <w:keepNext/>
              <w:outlineLvl w:val="2"/>
              <w:rPr>
                <w:b/>
                <w:bCs/>
                <w:color w:val="000000"/>
                <w:lang w:val="ro-RO" w:eastAsia="en-US"/>
              </w:rPr>
            </w:pPr>
            <w:r w:rsidRPr="006B6BF6">
              <w:rPr>
                <w:b/>
                <w:bCs/>
                <w:color w:val="000000"/>
                <w:lang w:val="ro-RO" w:eastAsia="en-US"/>
              </w:rPr>
              <w:t>TOTAL</w:t>
            </w:r>
          </w:p>
        </w:tc>
        <w:tc>
          <w:tcPr>
            <w:tcW w:w="1920" w:type="dxa"/>
          </w:tcPr>
          <w:p w:rsidR="006B6BF6" w:rsidRPr="006B6BF6" w:rsidRDefault="006B6BF6" w:rsidP="006B6BF6">
            <w:pPr>
              <w:autoSpaceDE w:val="0"/>
              <w:autoSpaceDN w:val="0"/>
              <w:adjustRightInd w:val="0"/>
              <w:rPr>
                <w:b/>
                <w:bCs/>
                <w:color w:val="000000"/>
                <w:lang w:val="en-US" w:eastAsia="en-US"/>
              </w:rPr>
            </w:pPr>
          </w:p>
        </w:tc>
        <w:tc>
          <w:tcPr>
            <w:tcW w:w="1860" w:type="dxa"/>
          </w:tcPr>
          <w:p w:rsidR="006B6BF6" w:rsidRPr="006B6BF6" w:rsidRDefault="006B6BF6" w:rsidP="006B6BF6">
            <w:pPr>
              <w:autoSpaceDE w:val="0"/>
              <w:autoSpaceDN w:val="0"/>
              <w:adjustRightInd w:val="0"/>
              <w:rPr>
                <w:b/>
                <w:bCs/>
                <w:color w:val="000000"/>
                <w:lang w:val="en-US" w:eastAsia="en-US"/>
              </w:rPr>
            </w:pPr>
          </w:p>
        </w:tc>
        <w:tc>
          <w:tcPr>
            <w:tcW w:w="144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rPr>
          <w:sz w:val="12"/>
          <w:szCs w:val="12"/>
          <w:lang w:val="en-US"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Datele incluse în secţiunea "Total" din tabel trebuie introduse în tabelul "Date utilizate pentru a se stabili categoria întreprinderii" din formularul A.</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jc w:val="center"/>
        <w:rPr>
          <w:b/>
          <w:sz w:val="24"/>
          <w:szCs w:val="24"/>
          <w:lang w:val="it-IT" w:eastAsia="en-US"/>
        </w:rPr>
      </w:pPr>
      <w:r w:rsidRPr="006B6BF6">
        <w:rPr>
          <w:b/>
          <w:sz w:val="24"/>
          <w:szCs w:val="24"/>
          <w:lang w:val="it-IT" w:eastAsia="en-US"/>
        </w:rPr>
        <w:t>FIŞA DE PARTENERIAT</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1. Date de identificare a întreprinderii</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Denumirea întreprinderii ........................................................................................................</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Adresa sediului social .............................................................................................................</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Codul unic de înregistrare ......................................................................................................</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Numele, prenumele şi funcţia .................................................................................................</w:t>
      </w:r>
    </w:p>
    <w:p w:rsidR="006B6BF6" w:rsidRPr="006B6BF6" w:rsidRDefault="006B6BF6" w:rsidP="006B6BF6">
      <w:pPr>
        <w:autoSpaceDE w:val="0"/>
        <w:autoSpaceDN w:val="0"/>
        <w:adjustRightInd w:val="0"/>
        <w:jc w:val="center"/>
        <w:rPr>
          <w:lang w:val="it-IT" w:eastAsia="en-US"/>
        </w:rPr>
      </w:pPr>
      <w:r w:rsidRPr="006B6BF6">
        <w:rPr>
          <w:lang w:val="it-IT" w:eastAsia="en-US"/>
        </w:rPr>
        <w:t>(preşedintele consiliului de administraţie, directorul general sau echivalent)</w:t>
      </w:r>
    </w:p>
    <w:p w:rsidR="006B6BF6" w:rsidRPr="006B6BF6" w:rsidRDefault="006B6BF6" w:rsidP="006B6BF6">
      <w:pPr>
        <w:autoSpaceDE w:val="0"/>
        <w:autoSpaceDN w:val="0"/>
        <w:adjustRightInd w:val="0"/>
        <w:rPr>
          <w:lang w:val="it-IT" w:eastAsia="en-US"/>
        </w:rPr>
      </w:pP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2. Date referitoare la întreprinderea legată</w:t>
      </w:r>
    </w:p>
    <w:p w:rsidR="006B6BF6" w:rsidRPr="006B6BF6" w:rsidRDefault="006B6BF6" w:rsidP="006B6BF6">
      <w:pPr>
        <w:autoSpaceDE w:val="0"/>
        <w:autoSpaceDN w:val="0"/>
        <w:adjustRightInd w:val="0"/>
        <w:ind w:firstLine="540"/>
        <w:rPr>
          <w:sz w:val="12"/>
          <w:szCs w:val="12"/>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6B6BF6" w:rsidTr="008233A1">
        <w:trPr>
          <w:cantSplit/>
        </w:trPr>
        <w:tc>
          <w:tcPr>
            <w:tcW w:w="9599" w:type="dxa"/>
            <w:gridSpan w:val="4"/>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Perioada</w:t>
            </w:r>
            <w:proofErr w:type="spellEnd"/>
            <w:r w:rsidRPr="006B6BF6">
              <w:rPr>
                <w:bCs/>
                <w:color w:val="000000"/>
                <w:lang w:val="en-US" w:eastAsia="en-US"/>
              </w:rPr>
              <w:t xml:space="preserve"> de </w:t>
            </w:r>
            <w:proofErr w:type="spellStart"/>
            <w:r w:rsidRPr="006B6BF6">
              <w:rPr>
                <w:bCs/>
                <w:color w:val="000000"/>
                <w:lang w:val="en-US" w:eastAsia="en-US"/>
              </w:rPr>
              <w:t>referinţă</w:t>
            </w:r>
            <w:proofErr w:type="spellEnd"/>
          </w:p>
        </w:tc>
      </w:tr>
      <w:tr w:rsidR="006B6BF6" w:rsidRPr="00561118" w:rsidTr="008233A1">
        <w:tc>
          <w:tcPr>
            <w:tcW w:w="2399" w:type="dxa"/>
          </w:tcPr>
          <w:p w:rsidR="006B6BF6" w:rsidRPr="006B6BF6" w:rsidRDefault="006B6BF6" w:rsidP="006B6BF6">
            <w:pPr>
              <w:autoSpaceDE w:val="0"/>
              <w:autoSpaceDN w:val="0"/>
              <w:adjustRightInd w:val="0"/>
              <w:rPr>
                <w:bCs/>
                <w:color w:val="000000"/>
                <w:lang w:val="en-US" w:eastAsia="en-US"/>
              </w:rPr>
            </w:pP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r w:rsidRPr="006B6BF6">
              <w:rPr>
                <w:bCs/>
                <w:color w:val="000000"/>
                <w:vertAlign w:val="superscript"/>
                <w:lang w:val="en-US" w:eastAsia="en-US"/>
              </w:rPr>
              <w:footnoteReference w:id="12"/>
            </w: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anuală netă</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00"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(mii lei/mii euro)</w:t>
            </w:r>
          </w:p>
        </w:tc>
      </w:tr>
      <w:tr w:rsidR="006B6BF6" w:rsidRPr="006B6BF6" w:rsidTr="008233A1">
        <w:tc>
          <w:tcPr>
            <w:tcW w:w="2399" w:type="dxa"/>
          </w:tcPr>
          <w:p w:rsidR="006B6BF6" w:rsidRPr="006B6BF6" w:rsidRDefault="006B6BF6" w:rsidP="006B6BF6">
            <w:pPr>
              <w:autoSpaceDE w:val="0"/>
              <w:autoSpaceDN w:val="0"/>
              <w:adjustRightInd w:val="0"/>
              <w:rPr>
                <w:b/>
                <w:bCs/>
                <w:color w:val="000000"/>
                <w:lang w:val="en-US" w:eastAsia="en-US"/>
              </w:rPr>
            </w:pPr>
            <w:r w:rsidRPr="006B6BF6">
              <w:rPr>
                <w:b/>
                <w:bCs/>
                <w:color w:val="000000"/>
                <w:lang w:val="en-US" w:eastAsia="en-US"/>
              </w:rPr>
              <w:t>TOTAL:</w:t>
            </w: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ind w:firstLine="540"/>
        <w:rPr>
          <w:sz w:val="12"/>
          <w:szCs w:val="12"/>
          <w:lang w:val="en-US" w:eastAsia="en-US"/>
        </w:rPr>
      </w:pPr>
    </w:p>
    <w:p w:rsidR="006B6BF6" w:rsidRPr="006B6BF6" w:rsidRDefault="006B6BF6" w:rsidP="006B6BF6">
      <w:pPr>
        <w:autoSpaceDE w:val="0"/>
        <w:autoSpaceDN w:val="0"/>
        <w:adjustRightInd w:val="0"/>
        <w:ind w:firstLine="540"/>
        <w:jc w:val="both"/>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fr-FR" w:eastAsia="en-US"/>
        </w:rPr>
      </w:pPr>
      <w:proofErr w:type="spellStart"/>
      <w:r w:rsidRPr="006B6BF6">
        <w:rPr>
          <w:lang w:val="fr-FR" w:eastAsia="en-US"/>
        </w:rPr>
        <w:t>Aceste</w:t>
      </w:r>
      <w:proofErr w:type="spellEnd"/>
      <w:r w:rsidRPr="006B6BF6">
        <w:rPr>
          <w:lang w:val="fr-FR" w:eastAsia="en-US"/>
        </w:rPr>
        <w:t xml:space="preserve"> date </w:t>
      </w:r>
      <w:proofErr w:type="spellStart"/>
      <w:r w:rsidRPr="006B6BF6">
        <w:rPr>
          <w:lang w:val="fr-FR" w:eastAsia="en-US"/>
        </w:rPr>
        <w:t>rezultă</w:t>
      </w:r>
      <w:proofErr w:type="spellEnd"/>
      <w:r w:rsidRPr="006B6BF6">
        <w:rPr>
          <w:lang w:val="fr-FR" w:eastAsia="en-US"/>
        </w:rPr>
        <w:t xml:space="preserve">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conturile</w:t>
      </w:r>
      <w:proofErr w:type="spellEnd"/>
      <w:r w:rsidRPr="006B6BF6">
        <w:rPr>
          <w:lang w:val="fr-FR" w:eastAsia="en-US"/>
        </w:rPr>
        <w:t xml:space="preserve"> </w:t>
      </w:r>
      <w:proofErr w:type="spellStart"/>
      <w:r w:rsidRPr="006B6BF6">
        <w:rPr>
          <w:lang w:val="fr-FR" w:eastAsia="en-US"/>
        </w:rPr>
        <w:t>sau</w:t>
      </w:r>
      <w:proofErr w:type="spellEnd"/>
      <w:r w:rsidRPr="006B6BF6">
        <w:rPr>
          <w:lang w:val="fr-FR" w:eastAsia="en-US"/>
        </w:rPr>
        <w:t xml:space="preserve"> </w:t>
      </w:r>
      <w:proofErr w:type="spellStart"/>
      <w:r w:rsidRPr="006B6BF6">
        <w:rPr>
          <w:lang w:val="fr-FR" w:eastAsia="en-US"/>
        </w:rPr>
        <w:t>alte</w:t>
      </w:r>
      <w:proofErr w:type="spellEnd"/>
      <w:r w:rsidRPr="006B6BF6">
        <w:rPr>
          <w:lang w:val="fr-FR" w:eastAsia="en-US"/>
        </w:rPr>
        <w:t xml:space="preserve"> date ale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consolidate</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w:t>
      </w:r>
      <w:proofErr w:type="spellStart"/>
      <w:r w:rsidRPr="006B6BF6">
        <w:rPr>
          <w:lang w:val="fr-FR" w:eastAsia="en-US"/>
        </w:rPr>
        <w:t>există</w:t>
      </w:r>
      <w:proofErr w:type="spellEnd"/>
      <w:r w:rsidRPr="006B6BF6">
        <w:rPr>
          <w:lang w:val="fr-FR" w:eastAsia="en-US"/>
        </w:rPr>
        <w:t xml:space="preserve">. La </w:t>
      </w:r>
      <w:proofErr w:type="spellStart"/>
      <w:r w:rsidRPr="006B6BF6">
        <w:rPr>
          <w:lang w:val="fr-FR" w:eastAsia="en-US"/>
        </w:rPr>
        <w:t>acestea</w:t>
      </w:r>
      <w:proofErr w:type="spellEnd"/>
      <w:r w:rsidRPr="006B6BF6">
        <w:rPr>
          <w:lang w:val="fr-FR" w:eastAsia="en-US"/>
        </w:rPr>
        <w:t xml:space="preserve"> se </w:t>
      </w:r>
      <w:proofErr w:type="spellStart"/>
      <w:r w:rsidRPr="006B6BF6">
        <w:rPr>
          <w:lang w:val="fr-FR" w:eastAsia="en-US"/>
        </w:rPr>
        <w:t>adaugă</w:t>
      </w:r>
      <w:proofErr w:type="spellEnd"/>
      <w:r w:rsidRPr="006B6BF6">
        <w:rPr>
          <w:lang w:val="fr-FR" w:eastAsia="en-US"/>
        </w:rPr>
        <w:t xml:space="preserve"> </w:t>
      </w:r>
      <w:proofErr w:type="spellStart"/>
      <w:r w:rsidRPr="006B6BF6">
        <w:rPr>
          <w:lang w:val="fr-FR" w:eastAsia="en-US"/>
        </w:rPr>
        <w:t>într</w:t>
      </w:r>
      <w:proofErr w:type="spellEnd"/>
      <w:r w:rsidRPr="006B6BF6">
        <w:rPr>
          <w:lang w:val="fr-FR" w:eastAsia="en-US"/>
        </w:rPr>
        <w:t xml:space="preserve">-un </w:t>
      </w:r>
      <w:proofErr w:type="spellStart"/>
      <w:r w:rsidRPr="006B6BF6">
        <w:rPr>
          <w:lang w:val="fr-FR" w:eastAsia="en-US"/>
        </w:rPr>
        <w:t>procent</w:t>
      </w:r>
      <w:proofErr w:type="spellEnd"/>
      <w:r w:rsidRPr="006B6BF6">
        <w:rPr>
          <w:lang w:val="fr-FR" w:eastAsia="en-US"/>
        </w:rPr>
        <w:t xml:space="preserve"> de 100% </w:t>
      </w: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întreprinderilor</w:t>
      </w:r>
      <w:proofErr w:type="spellEnd"/>
      <w:r w:rsidRPr="006B6BF6">
        <w:rPr>
          <w:lang w:val="fr-FR" w:eastAsia="en-US"/>
        </w:rPr>
        <w:t xml:space="preserve"> care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de </w:t>
      </w:r>
      <w:proofErr w:type="spellStart"/>
      <w:r w:rsidRPr="006B6BF6">
        <w:rPr>
          <w:lang w:val="fr-FR" w:eastAsia="en-US"/>
        </w:rPr>
        <w:t>această</w:t>
      </w:r>
      <w:proofErr w:type="spellEnd"/>
      <w:r w:rsidRPr="006B6BF6">
        <w:rPr>
          <w:lang w:val="fr-FR" w:eastAsia="en-US"/>
        </w:rPr>
        <w:t xml:space="preserve"> </w:t>
      </w:r>
      <w:proofErr w:type="spellStart"/>
      <w:r w:rsidRPr="006B6BF6">
        <w:rPr>
          <w:lang w:val="fr-FR" w:eastAsia="en-US"/>
        </w:rPr>
        <w:t>întreprindere</w:t>
      </w:r>
      <w:proofErr w:type="spellEnd"/>
      <w:r w:rsidRPr="006B6BF6">
        <w:rPr>
          <w:lang w:val="fr-FR" w:eastAsia="en-US"/>
        </w:rPr>
        <w:t xml:space="preserve"> </w:t>
      </w:r>
      <w:proofErr w:type="spellStart"/>
      <w:r w:rsidRPr="006B6BF6">
        <w:rPr>
          <w:lang w:val="fr-FR" w:eastAsia="en-US"/>
        </w:rPr>
        <w:t>parteneră</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w:t>
      </w: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conturile</w:t>
      </w:r>
      <w:proofErr w:type="spellEnd"/>
      <w:r w:rsidRPr="006B6BF6">
        <w:rPr>
          <w:lang w:val="fr-FR" w:eastAsia="en-US"/>
        </w:rPr>
        <w:t xml:space="preserve"> </w:t>
      </w:r>
      <w:proofErr w:type="spellStart"/>
      <w:r w:rsidRPr="006B6BF6">
        <w:rPr>
          <w:lang w:val="fr-FR" w:eastAsia="en-US"/>
        </w:rPr>
        <w:t>consolidate</w:t>
      </w:r>
      <w:proofErr w:type="spellEnd"/>
      <w:r w:rsidRPr="006B6BF6">
        <w:rPr>
          <w:lang w:val="fr-FR" w:eastAsia="en-US"/>
        </w:rPr>
        <w:t xml:space="preserve"> </w:t>
      </w:r>
      <w:proofErr w:type="spellStart"/>
      <w:r w:rsidRPr="006B6BF6">
        <w:rPr>
          <w:lang w:val="fr-FR" w:eastAsia="en-US"/>
        </w:rPr>
        <w:t>ale</w:t>
      </w:r>
      <w:proofErr w:type="spellEnd"/>
      <w:r w:rsidRPr="006B6BF6">
        <w:rPr>
          <w:lang w:val="fr-FR" w:eastAsia="en-US"/>
        </w:rPr>
        <w:t xml:space="preserve"> </w:t>
      </w:r>
      <w:proofErr w:type="spellStart"/>
      <w:r w:rsidRPr="006B6BF6">
        <w:rPr>
          <w:lang w:val="fr-FR" w:eastAsia="en-US"/>
        </w:rPr>
        <w:t>întreprinderilor</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au </w:t>
      </w:r>
      <w:proofErr w:type="spellStart"/>
      <w:r w:rsidRPr="006B6BF6">
        <w:rPr>
          <w:lang w:val="fr-FR" w:eastAsia="en-US"/>
        </w:rPr>
        <w:t>fost</w:t>
      </w:r>
      <w:proofErr w:type="spellEnd"/>
      <w:r w:rsidRPr="006B6BF6">
        <w:rPr>
          <w:lang w:val="fr-FR" w:eastAsia="en-US"/>
        </w:rPr>
        <w:t xml:space="preserve"> </w:t>
      </w:r>
      <w:proofErr w:type="spellStart"/>
      <w:r w:rsidRPr="006B6BF6">
        <w:rPr>
          <w:lang w:val="fr-FR" w:eastAsia="en-US"/>
        </w:rPr>
        <w:t>deja</w:t>
      </w:r>
      <w:proofErr w:type="spellEnd"/>
      <w:r w:rsidRPr="006B6BF6">
        <w:rPr>
          <w:lang w:val="fr-FR" w:eastAsia="en-US"/>
        </w:rPr>
        <w:t xml:space="preserve"> incluse </w:t>
      </w:r>
      <w:proofErr w:type="spellStart"/>
      <w:r w:rsidRPr="006B6BF6">
        <w:rPr>
          <w:lang w:val="fr-FR" w:eastAsia="en-US"/>
        </w:rPr>
        <w:t>prin</w:t>
      </w:r>
      <w:proofErr w:type="spellEnd"/>
      <w:r w:rsidRPr="006B6BF6">
        <w:rPr>
          <w:lang w:val="fr-FR" w:eastAsia="en-US"/>
        </w:rPr>
        <w:t xml:space="preserve"> </w:t>
      </w:r>
      <w:proofErr w:type="spellStart"/>
      <w:r w:rsidRPr="006B6BF6">
        <w:rPr>
          <w:lang w:val="fr-FR" w:eastAsia="en-US"/>
        </w:rPr>
        <w:t>consolidare</w:t>
      </w:r>
      <w:proofErr w:type="spellEnd"/>
      <w:r w:rsidRPr="006B6BF6">
        <w:rPr>
          <w:lang w:val="fr-FR" w:eastAsia="en-US"/>
        </w:rPr>
        <w:t xml:space="preserve">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conturile</w:t>
      </w:r>
      <w:proofErr w:type="spellEnd"/>
      <w:r w:rsidRPr="006B6BF6">
        <w:rPr>
          <w:lang w:val="fr-FR" w:eastAsia="en-US"/>
        </w:rPr>
        <w:t xml:space="preserv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este </w:t>
      </w:r>
      <w:proofErr w:type="spellStart"/>
      <w:r w:rsidRPr="006B6BF6">
        <w:rPr>
          <w:lang w:val="fr-FR" w:eastAsia="en-US"/>
        </w:rPr>
        <w:t>necesar</w:t>
      </w:r>
      <w:proofErr w:type="spellEnd"/>
      <w:r w:rsidRPr="006B6BF6">
        <w:rPr>
          <w:lang w:val="fr-FR" w:eastAsia="en-US"/>
        </w:rPr>
        <w:t xml:space="preserve">, se va </w:t>
      </w:r>
      <w:proofErr w:type="spellStart"/>
      <w:r w:rsidRPr="006B6BF6">
        <w:rPr>
          <w:lang w:val="fr-FR" w:eastAsia="en-US"/>
        </w:rPr>
        <w:t>adăuga</w:t>
      </w:r>
      <w:proofErr w:type="spellEnd"/>
      <w:r w:rsidRPr="006B6BF6">
        <w:rPr>
          <w:lang w:val="fr-FR" w:eastAsia="en-US"/>
        </w:rPr>
        <w:t xml:space="preserve"> </w:t>
      </w:r>
      <w:proofErr w:type="spellStart"/>
      <w:r w:rsidRPr="006B6BF6">
        <w:rPr>
          <w:lang w:val="fr-FR" w:eastAsia="en-US"/>
        </w:rPr>
        <w:t>fişa</w:t>
      </w:r>
      <w:proofErr w:type="spellEnd"/>
      <w:r w:rsidRPr="006B6BF6">
        <w:rPr>
          <w:lang w:val="fr-FR" w:eastAsia="en-US"/>
        </w:rPr>
        <w:t xml:space="preserv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w:t>
      </w:r>
      <w:proofErr w:type="spellStart"/>
      <w:r w:rsidRPr="006B6BF6">
        <w:rPr>
          <w:lang w:val="fr-FR" w:eastAsia="en-US"/>
        </w:rPr>
        <w:t>pentru</w:t>
      </w:r>
      <w:proofErr w:type="spellEnd"/>
      <w:r w:rsidRPr="006B6BF6">
        <w:rPr>
          <w:lang w:val="fr-FR" w:eastAsia="en-US"/>
        </w:rPr>
        <w:t xml:space="preserve"> </w:t>
      </w:r>
      <w:proofErr w:type="spellStart"/>
      <w:r w:rsidRPr="006B6BF6">
        <w:rPr>
          <w:lang w:val="fr-FR" w:eastAsia="en-US"/>
        </w:rPr>
        <w:t>întreprinderile</w:t>
      </w:r>
      <w:proofErr w:type="spellEnd"/>
      <w:r w:rsidRPr="006B6BF6">
        <w:rPr>
          <w:lang w:val="fr-FR" w:eastAsia="en-US"/>
        </w:rPr>
        <w:t xml:space="preserve"> care nu au </w:t>
      </w:r>
      <w:proofErr w:type="spellStart"/>
      <w:r w:rsidRPr="006B6BF6">
        <w:rPr>
          <w:lang w:val="fr-FR" w:eastAsia="en-US"/>
        </w:rPr>
        <w:t>fost</w:t>
      </w:r>
      <w:proofErr w:type="spellEnd"/>
      <w:r w:rsidRPr="006B6BF6">
        <w:rPr>
          <w:lang w:val="fr-FR" w:eastAsia="en-US"/>
        </w:rPr>
        <w:t xml:space="preserve"> </w:t>
      </w:r>
      <w:proofErr w:type="spellStart"/>
      <w:r w:rsidRPr="006B6BF6">
        <w:rPr>
          <w:lang w:val="fr-FR" w:eastAsia="en-US"/>
        </w:rPr>
        <w:t>încă</w:t>
      </w:r>
      <w:proofErr w:type="spellEnd"/>
      <w:r w:rsidRPr="006B6BF6">
        <w:rPr>
          <w:lang w:val="fr-FR" w:eastAsia="en-US"/>
        </w:rPr>
        <w:t xml:space="preserve"> incluse </w:t>
      </w:r>
      <w:proofErr w:type="spellStart"/>
      <w:r w:rsidRPr="006B6BF6">
        <w:rPr>
          <w:lang w:val="fr-FR" w:eastAsia="en-US"/>
        </w:rPr>
        <w:t>prin</w:t>
      </w:r>
      <w:proofErr w:type="spellEnd"/>
      <w:r w:rsidRPr="006B6BF6">
        <w:rPr>
          <w:lang w:val="fr-FR" w:eastAsia="en-US"/>
        </w:rPr>
        <w:t xml:space="preserve"> </w:t>
      </w:r>
      <w:proofErr w:type="spellStart"/>
      <w:r w:rsidRPr="006B6BF6">
        <w:rPr>
          <w:lang w:val="fr-FR" w:eastAsia="en-US"/>
        </w:rPr>
        <w:t>consolidare</w:t>
      </w:r>
      <w:proofErr w:type="spellEnd"/>
      <w:r w:rsidRPr="006B6BF6">
        <w:rPr>
          <w:lang w:val="fr-FR" w:eastAsia="en-US"/>
        </w:rPr>
        <w:t>.</w:t>
      </w:r>
    </w:p>
    <w:p w:rsidR="006B6BF6" w:rsidRPr="006B6BF6" w:rsidRDefault="006B6BF6" w:rsidP="006B6BF6">
      <w:pPr>
        <w:autoSpaceDE w:val="0"/>
        <w:autoSpaceDN w:val="0"/>
        <w:adjustRightInd w:val="0"/>
        <w:rPr>
          <w:lang w:val="fr-FR" w:eastAsia="en-US"/>
        </w:rPr>
      </w:pPr>
    </w:p>
    <w:p w:rsidR="006B6BF6" w:rsidRPr="006B6BF6" w:rsidRDefault="006B6BF6" w:rsidP="006B6BF6">
      <w:pPr>
        <w:autoSpaceDE w:val="0"/>
        <w:autoSpaceDN w:val="0"/>
        <w:adjustRightInd w:val="0"/>
        <w:ind w:firstLine="540"/>
        <w:jc w:val="both"/>
        <w:rPr>
          <w:sz w:val="24"/>
          <w:szCs w:val="24"/>
          <w:lang w:val="fr-FR" w:eastAsia="en-US"/>
        </w:rPr>
      </w:pPr>
      <w:r w:rsidRPr="006B6BF6">
        <w:rPr>
          <w:sz w:val="24"/>
          <w:szCs w:val="24"/>
          <w:lang w:val="fr-FR" w:eastAsia="en-US"/>
        </w:rPr>
        <w:lastRenderedPageBreak/>
        <w:t xml:space="preserve">3. </w:t>
      </w:r>
      <w:proofErr w:type="spellStart"/>
      <w:r w:rsidRPr="006B6BF6">
        <w:rPr>
          <w:sz w:val="24"/>
          <w:szCs w:val="24"/>
          <w:lang w:val="fr-FR" w:eastAsia="en-US"/>
        </w:rPr>
        <w:t>Calculul</w:t>
      </w:r>
      <w:proofErr w:type="spellEnd"/>
      <w:r w:rsidRPr="006B6BF6">
        <w:rPr>
          <w:sz w:val="24"/>
          <w:szCs w:val="24"/>
          <w:lang w:val="fr-FR" w:eastAsia="en-US"/>
        </w:rPr>
        <w:t xml:space="preserve"> </w:t>
      </w:r>
      <w:proofErr w:type="spellStart"/>
      <w:r w:rsidRPr="006B6BF6">
        <w:rPr>
          <w:sz w:val="24"/>
          <w:szCs w:val="24"/>
          <w:lang w:val="fr-FR" w:eastAsia="en-US"/>
        </w:rPr>
        <w:t>proporţional</w:t>
      </w:r>
      <w:proofErr w:type="spellEnd"/>
    </w:p>
    <w:p w:rsidR="006B6BF6" w:rsidRPr="006B6BF6" w:rsidRDefault="006B6BF6" w:rsidP="006B6BF6">
      <w:pPr>
        <w:autoSpaceDE w:val="0"/>
        <w:autoSpaceDN w:val="0"/>
        <w:adjustRightInd w:val="0"/>
        <w:ind w:firstLine="540"/>
        <w:jc w:val="both"/>
        <w:rPr>
          <w:sz w:val="24"/>
          <w:szCs w:val="24"/>
          <w:lang w:val="fr-FR" w:eastAsia="en-US"/>
        </w:rPr>
      </w:pPr>
      <w:r w:rsidRPr="006B6BF6">
        <w:rPr>
          <w:sz w:val="24"/>
          <w:szCs w:val="24"/>
          <w:lang w:val="fr-FR" w:eastAsia="en-US"/>
        </w:rPr>
        <w:t xml:space="preserve">a) </w:t>
      </w:r>
      <w:proofErr w:type="spellStart"/>
      <w:r w:rsidRPr="006B6BF6">
        <w:rPr>
          <w:sz w:val="24"/>
          <w:szCs w:val="24"/>
          <w:lang w:val="fr-FR" w:eastAsia="en-US"/>
        </w:rPr>
        <w:t>Indicaţi</w:t>
      </w:r>
      <w:proofErr w:type="spellEnd"/>
      <w:r w:rsidRPr="006B6BF6">
        <w:rPr>
          <w:sz w:val="24"/>
          <w:szCs w:val="24"/>
          <w:lang w:val="fr-FR" w:eastAsia="en-US"/>
        </w:rPr>
        <w:t xml:space="preserve"> exact </w:t>
      </w:r>
      <w:proofErr w:type="spellStart"/>
      <w:r w:rsidRPr="006B6BF6">
        <w:rPr>
          <w:sz w:val="24"/>
          <w:szCs w:val="24"/>
          <w:lang w:val="fr-FR" w:eastAsia="en-US"/>
        </w:rPr>
        <w:t>proporţia</w:t>
      </w:r>
      <w:proofErr w:type="spellEnd"/>
      <w:r w:rsidRPr="006B6BF6">
        <w:rPr>
          <w:sz w:val="24"/>
          <w:szCs w:val="24"/>
          <w:lang w:val="fr-FR" w:eastAsia="en-US"/>
        </w:rPr>
        <w:t xml:space="preserve"> </w:t>
      </w:r>
      <w:proofErr w:type="spellStart"/>
      <w:r w:rsidRPr="006B6BF6">
        <w:rPr>
          <w:sz w:val="24"/>
          <w:szCs w:val="24"/>
          <w:lang w:val="fr-FR" w:eastAsia="en-US"/>
        </w:rPr>
        <w:t>deţinută</w:t>
      </w:r>
      <w:proofErr w:type="spellEnd"/>
      <w:r w:rsidRPr="006B6BF6">
        <w:rPr>
          <w:sz w:val="24"/>
          <w:szCs w:val="24"/>
          <w:vertAlign w:val="superscript"/>
          <w:lang w:val="en-US" w:eastAsia="en-US"/>
        </w:rPr>
        <w:footnoteReference w:id="13"/>
      </w:r>
      <w:r w:rsidRPr="006B6BF6">
        <w:rPr>
          <w:sz w:val="24"/>
          <w:szCs w:val="24"/>
          <w:lang w:val="fr-FR" w:eastAsia="en-US"/>
        </w:rPr>
        <w:t xml:space="preserve"> de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solicitantă</w:t>
      </w:r>
      <w:proofErr w:type="spellEnd"/>
      <w:r w:rsidRPr="006B6BF6">
        <w:rPr>
          <w:sz w:val="24"/>
          <w:szCs w:val="24"/>
          <w:lang w:val="fr-FR" w:eastAsia="en-US"/>
        </w:rPr>
        <w:t xml:space="preserve"> (</w:t>
      </w:r>
      <w:proofErr w:type="spellStart"/>
      <w:r w:rsidRPr="006B6BF6">
        <w:rPr>
          <w:sz w:val="24"/>
          <w:szCs w:val="24"/>
          <w:lang w:val="fr-FR" w:eastAsia="en-US"/>
        </w:rPr>
        <w:t>sau</w:t>
      </w:r>
      <w:proofErr w:type="spellEnd"/>
      <w:r w:rsidRPr="006B6BF6">
        <w:rPr>
          <w:sz w:val="24"/>
          <w:szCs w:val="24"/>
          <w:lang w:val="fr-FR" w:eastAsia="en-US"/>
        </w:rPr>
        <w:t xml:space="preserve"> de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legată</w:t>
      </w:r>
      <w:proofErr w:type="spellEnd"/>
      <w:r w:rsidRPr="006B6BF6">
        <w:rPr>
          <w:sz w:val="24"/>
          <w:szCs w:val="24"/>
          <w:lang w:val="fr-FR" w:eastAsia="en-US"/>
        </w:rPr>
        <w:t xml:space="preserve"> </w:t>
      </w:r>
      <w:proofErr w:type="spellStart"/>
      <w:r w:rsidRPr="006B6BF6">
        <w:rPr>
          <w:sz w:val="24"/>
          <w:szCs w:val="24"/>
          <w:lang w:val="fr-FR" w:eastAsia="en-US"/>
        </w:rPr>
        <w:t>prin</w:t>
      </w:r>
      <w:proofErr w:type="spellEnd"/>
      <w:r w:rsidRPr="006B6BF6">
        <w:rPr>
          <w:sz w:val="24"/>
          <w:szCs w:val="24"/>
          <w:lang w:val="fr-FR" w:eastAsia="en-US"/>
        </w:rPr>
        <w:t xml:space="preserve"> </w:t>
      </w:r>
      <w:proofErr w:type="spellStart"/>
      <w:r w:rsidRPr="006B6BF6">
        <w:rPr>
          <w:sz w:val="24"/>
          <w:szCs w:val="24"/>
          <w:lang w:val="fr-FR" w:eastAsia="en-US"/>
        </w:rPr>
        <w:t>intermediul</w:t>
      </w:r>
      <w:proofErr w:type="spellEnd"/>
      <w:r w:rsidRPr="006B6BF6">
        <w:rPr>
          <w:sz w:val="24"/>
          <w:szCs w:val="24"/>
          <w:lang w:val="fr-FR" w:eastAsia="en-US"/>
        </w:rPr>
        <w:t xml:space="preserve"> </w:t>
      </w:r>
      <w:proofErr w:type="spellStart"/>
      <w:r w:rsidRPr="006B6BF6">
        <w:rPr>
          <w:sz w:val="24"/>
          <w:szCs w:val="24"/>
          <w:lang w:val="fr-FR" w:eastAsia="en-US"/>
        </w:rPr>
        <w:t>căreia</w:t>
      </w:r>
      <w:proofErr w:type="spellEnd"/>
      <w:r w:rsidRPr="006B6BF6">
        <w:rPr>
          <w:sz w:val="24"/>
          <w:szCs w:val="24"/>
          <w:lang w:val="fr-FR" w:eastAsia="en-US"/>
        </w:rPr>
        <w:t xml:space="preserve"> se </w:t>
      </w:r>
      <w:proofErr w:type="spellStart"/>
      <w:r w:rsidRPr="006B6BF6">
        <w:rPr>
          <w:sz w:val="24"/>
          <w:szCs w:val="24"/>
          <w:lang w:val="fr-FR" w:eastAsia="en-US"/>
        </w:rPr>
        <w:t>stabileşte</w:t>
      </w:r>
      <w:proofErr w:type="spellEnd"/>
      <w:r w:rsidRPr="006B6BF6">
        <w:rPr>
          <w:sz w:val="24"/>
          <w:szCs w:val="24"/>
          <w:lang w:val="fr-FR" w:eastAsia="en-US"/>
        </w:rPr>
        <w:t xml:space="preserve"> </w:t>
      </w:r>
      <w:proofErr w:type="spellStart"/>
      <w:r w:rsidRPr="006B6BF6">
        <w:rPr>
          <w:sz w:val="24"/>
          <w:szCs w:val="24"/>
          <w:lang w:val="fr-FR" w:eastAsia="en-US"/>
        </w:rPr>
        <w:t>legătura</w:t>
      </w:r>
      <w:proofErr w:type="spellEnd"/>
      <w:r w:rsidRPr="006B6BF6">
        <w:rPr>
          <w:sz w:val="24"/>
          <w:szCs w:val="24"/>
          <w:lang w:val="fr-FR" w:eastAsia="en-US"/>
        </w:rPr>
        <w:t xml:space="preserve"> de </w:t>
      </w:r>
      <w:proofErr w:type="spellStart"/>
      <w:r w:rsidRPr="006B6BF6">
        <w:rPr>
          <w:sz w:val="24"/>
          <w:szCs w:val="24"/>
          <w:lang w:val="fr-FR" w:eastAsia="en-US"/>
        </w:rPr>
        <w:t>parteneriat</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parteneră</w:t>
      </w:r>
      <w:proofErr w:type="spellEnd"/>
      <w:r w:rsidRPr="006B6BF6">
        <w:rPr>
          <w:sz w:val="24"/>
          <w:szCs w:val="24"/>
          <w:lang w:val="fr-FR" w:eastAsia="en-US"/>
        </w:rPr>
        <w:t xml:space="preserve"> la care se </w:t>
      </w:r>
      <w:proofErr w:type="spellStart"/>
      <w:r w:rsidRPr="006B6BF6">
        <w:rPr>
          <w:sz w:val="24"/>
          <w:szCs w:val="24"/>
          <w:lang w:val="fr-FR" w:eastAsia="en-US"/>
        </w:rPr>
        <w:t>referă</w:t>
      </w:r>
      <w:proofErr w:type="spellEnd"/>
      <w:r w:rsidRPr="006B6BF6">
        <w:rPr>
          <w:sz w:val="24"/>
          <w:szCs w:val="24"/>
          <w:lang w:val="fr-FR" w:eastAsia="en-US"/>
        </w:rPr>
        <w:t xml:space="preserve"> </w:t>
      </w:r>
      <w:proofErr w:type="spellStart"/>
      <w:r w:rsidRPr="006B6BF6">
        <w:rPr>
          <w:sz w:val="24"/>
          <w:szCs w:val="24"/>
          <w:lang w:val="fr-FR" w:eastAsia="en-US"/>
        </w:rPr>
        <w:t>această</w:t>
      </w:r>
      <w:proofErr w:type="spellEnd"/>
      <w:r w:rsidRPr="006B6BF6">
        <w:rPr>
          <w:sz w:val="24"/>
          <w:szCs w:val="24"/>
          <w:lang w:val="fr-FR" w:eastAsia="en-US"/>
        </w:rPr>
        <w:t xml:space="preserve"> </w:t>
      </w:r>
      <w:proofErr w:type="spellStart"/>
      <w:r w:rsidRPr="006B6BF6">
        <w:rPr>
          <w:sz w:val="24"/>
          <w:szCs w:val="24"/>
          <w:lang w:val="fr-FR" w:eastAsia="en-US"/>
        </w:rPr>
        <w:t>fişă</w:t>
      </w:r>
      <w:proofErr w:type="spellEnd"/>
      <w:r w:rsidRPr="006B6BF6">
        <w:rPr>
          <w:sz w:val="24"/>
          <w:szCs w:val="24"/>
          <w:lang w:val="fr-FR" w:eastAsia="en-US"/>
        </w:rPr>
        <w:t xml:space="preserve">. </w:t>
      </w:r>
    </w:p>
    <w:p w:rsidR="006B6BF6" w:rsidRPr="006B6BF6" w:rsidRDefault="006B6BF6" w:rsidP="006B6BF6">
      <w:pPr>
        <w:autoSpaceDE w:val="0"/>
        <w:autoSpaceDN w:val="0"/>
        <w:adjustRightInd w:val="0"/>
        <w:jc w:val="both"/>
        <w:rPr>
          <w:sz w:val="24"/>
          <w:szCs w:val="24"/>
          <w:lang w:val="fr-FR" w:eastAsia="en-US"/>
        </w:rPr>
      </w:pPr>
      <w:r w:rsidRPr="006B6BF6">
        <w:rPr>
          <w:sz w:val="24"/>
          <w:szCs w:val="24"/>
          <w:lang w:val="fr-FR" w:eastAsia="en-US"/>
        </w:rPr>
        <w:t>....................................................................................................................................................................................................................................................................................................................</w:t>
      </w:r>
    </w:p>
    <w:p w:rsidR="006B6BF6" w:rsidRPr="006B6BF6" w:rsidRDefault="006B6BF6" w:rsidP="006B6BF6">
      <w:pPr>
        <w:autoSpaceDE w:val="0"/>
        <w:autoSpaceDN w:val="0"/>
        <w:adjustRightInd w:val="0"/>
        <w:ind w:firstLine="540"/>
        <w:jc w:val="both"/>
        <w:rPr>
          <w:sz w:val="24"/>
          <w:szCs w:val="24"/>
          <w:lang w:val="fr-FR" w:eastAsia="en-US"/>
        </w:rPr>
      </w:pPr>
      <w:proofErr w:type="spellStart"/>
      <w:r w:rsidRPr="006B6BF6">
        <w:rPr>
          <w:sz w:val="24"/>
          <w:szCs w:val="24"/>
          <w:lang w:val="fr-FR" w:eastAsia="en-US"/>
        </w:rPr>
        <w:t>Indicaţi</w:t>
      </w:r>
      <w:proofErr w:type="spellEnd"/>
      <w:r w:rsidRPr="006B6BF6">
        <w:rPr>
          <w:sz w:val="24"/>
          <w:szCs w:val="24"/>
          <w:lang w:val="fr-FR" w:eastAsia="en-US"/>
        </w:rPr>
        <w:t xml:space="preserve">, de </w:t>
      </w:r>
      <w:proofErr w:type="spellStart"/>
      <w:r w:rsidRPr="006B6BF6">
        <w:rPr>
          <w:sz w:val="24"/>
          <w:szCs w:val="24"/>
          <w:lang w:val="fr-FR" w:eastAsia="en-US"/>
        </w:rPr>
        <w:t>asemenea</w:t>
      </w:r>
      <w:proofErr w:type="spellEnd"/>
      <w:r w:rsidRPr="006B6BF6">
        <w:rPr>
          <w:sz w:val="24"/>
          <w:szCs w:val="24"/>
          <w:lang w:val="fr-FR" w:eastAsia="en-US"/>
        </w:rPr>
        <w:t xml:space="preserve">, </w:t>
      </w:r>
      <w:proofErr w:type="spellStart"/>
      <w:r w:rsidRPr="006B6BF6">
        <w:rPr>
          <w:sz w:val="24"/>
          <w:szCs w:val="24"/>
          <w:lang w:val="fr-FR" w:eastAsia="en-US"/>
        </w:rPr>
        <w:t>proporţia</w:t>
      </w:r>
      <w:proofErr w:type="spellEnd"/>
      <w:r w:rsidRPr="006B6BF6">
        <w:rPr>
          <w:sz w:val="24"/>
          <w:szCs w:val="24"/>
          <w:lang w:val="fr-FR" w:eastAsia="en-US"/>
        </w:rPr>
        <w:t xml:space="preserve"> </w:t>
      </w:r>
      <w:proofErr w:type="spellStart"/>
      <w:r w:rsidRPr="006B6BF6">
        <w:rPr>
          <w:sz w:val="24"/>
          <w:szCs w:val="24"/>
          <w:lang w:val="fr-FR" w:eastAsia="en-US"/>
        </w:rPr>
        <w:t>deţinută</w:t>
      </w:r>
      <w:proofErr w:type="spellEnd"/>
      <w:r w:rsidRPr="006B6BF6">
        <w:rPr>
          <w:sz w:val="24"/>
          <w:szCs w:val="24"/>
          <w:lang w:val="fr-FR" w:eastAsia="en-US"/>
        </w:rPr>
        <w:t xml:space="preserve"> de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parteneră</w:t>
      </w:r>
      <w:proofErr w:type="spellEnd"/>
      <w:r w:rsidRPr="006B6BF6">
        <w:rPr>
          <w:sz w:val="24"/>
          <w:szCs w:val="24"/>
          <w:lang w:val="fr-FR" w:eastAsia="en-US"/>
        </w:rPr>
        <w:t xml:space="preserve">, la care se </w:t>
      </w:r>
      <w:proofErr w:type="spellStart"/>
      <w:r w:rsidRPr="006B6BF6">
        <w:rPr>
          <w:sz w:val="24"/>
          <w:szCs w:val="24"/>
          <w:lang w:val="fr-FR" w:eastAsia="en-US"/>
        </w:rPr>
        <w:t>referă</w:t>
      </w:r>
      <w:proofErr w:type="spellEnd"/>
      <w:r w:rsidRPr="006B6BF6">
        <w:rPr>
          <w:sz w:val="24"/>
          <w:szCs w:val="24"/>
          <w:lang w:val="fr-FR" w:eastAsia="en-US"/>
        </w:rPr>
        <w:t xml:space="preserve"> </w:t>
      </w:r>
      <w:proofErr w:type="spellStart"/>
      <w:r w:rsidRPr="006B6BF6">
        <w:rPr>
          <w:sz w:val="24"/>
          <w:szCs w:val="24"/>
          <w:lang w:val="fr-FR" w:eastAsia="en-US"/>
        </w:rPr>
        <w:t>această</w:t>
      </w:r>
      <w:proofErr w:type="spellEnd"/>
      <w:r w:rsidRPr="006B6BF6">
        <w:rPr>
          <w:sz w:val="24"/>
          <w:szCs w:val="24"/>
          <w:lang w:val="fr-FR" w:eastAsia="en-US"/>
        </w:rPr>
        <w:t xml:space="preserve"> </w:t>
      </w:r>
      <w:proofErr w:type="spellStart"/>
      <w:r w:rsidRPr="006B6BF6">
        <w:rPr>
          <w:sz w:val="24"/>
          <w:szCs w:val="24"/>
          <w:lang w:val="fr-FR" w:eastAsia="en-US"/>
        </w:rPr>
        <w:t>fişă</w:t>
      </w:r>
      <w:proofErr w:type="spellEnd"/>
      <w:r w:rsidRPr="006B6BF6">
        <w:rPr>
          <w:sz w:val="24"/>
          <w:szCs w:val="24"/>
          <w:lang w:val="fr-FR" w:eastAsia="en-US"/>
        </w:rPr>
        <w:t xml:space="preserve">, </w:t>
      </w:r>
      <w:proofErr w:type="spellStart"/>
      <w:r w:rsidRPr="006B6BF6">
        <w:rPr>
          <w:sz w:val="24"/>
          <w:szCs w:val="24"/>
          <w:lang w:val="fr-FR" w:eastAsia="en-US"/>
        </w:rPr>
        <w:t>din</w:t>
      </w:r>
      <w:proofErr w:type="spellEnd"/>
      <w:r w:rsidRPr="006B6BF6">
        <w:rPr>
          <w:sz w:val="24"/>
          <w:szCs w:val="24"/>
          <w:lang w:val="fr-FR" w:eastAsia="en-US"/>
        </w:rPr>
        <w:t xml:space="preserve"> </w:t>
      </w:r>
      <w:proofErr w:type="spellStart"/>
      <w:r w:rsidRPr="006B6BF6">
        <w:rPr>
          <w:sz w:val="24"/>
          <w:szCs w:val="24"/>
          <w:lang w:val="fr-FR" w:eastAsia="en-US"/>
        </w:rPr>
        <w:t>capitalul</w:t>
      </w:r>
      <w:proofErr w:type="spellEnd"/>
      <w:r w:rsidRPr="006B6BF6">
        <w:rPr>
          <w:sz w:val="24"/>
          <w:szCs w:val="24"/>
          <w:lang w:val="fr-FR" w:eastAsia="en-US"/>
        </w:rPr>
        <w:t xml:space="preserve"> social al </w:t>
      </w:r>
      <w:proofErr w:type="spellStart"/>
      <w:r w:rsidRPr="006B6BF6">
        <w:rPr>
          <w:sz w:val="24"/>
          <w:szCs w:val="24"/>
          <w:lang w:val="fr-FR" w:eastAsia="en-US"/>
        </w:rPr>
        <w:t>întreprinderii</w:t>
      </w:r>
      <w:proofErr w:type="spellEnd"/>
      <w:r w:rsidRPr="006B6BF6">
        <w:rPr>
          <w:sz w:val="24"/>
          <w:szCs w:val="24"/>
          <w:lang w:val="fr-FR" w:eastAsia="en-US"/>
        </w:rPr>
        <w:t xml:space="preserve"> </w:t>
      </w:r>
      <w:proofErr w:type="spellStart"/>
      <w:r w:rsidRPr="006B6BF6">
        <w:rPr>
          <w:sz w:val="24"/>
          <w:szCs w:val="24"/>
          <w:lang w:val="fr-FR" w:eastAsia="en-US"/>
        </w:rPr>
        <w:t>solicitante</w:t>
      </w:r>
      <w:proofErr w:type="spellEnd"/>
      <w:r w:rsidRPr="006B6BF6">
        <w:rPr>
          <w:sz w:val="24"/>
          <w:szCs w:val="24"/>
          <w:lang w:val="fr-FR" w:eastAsia="en-US"/>
        </w:rPr>
        <w:t xml:space="preserve"> (</w:t>
      </w:r>
      <w:proofErr w:type="spellStart"/>
      <w:r w:rsidRPr="006B6BF6">
        <w:rPr>
          <w:sz w:val="24"/>
          <w:szCs w:val="24"/>
          <w:lang w:val="fr-FR" w:eastAsia="en-US"/>
        </w:rPr>
        <w:t>sau</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legată</w:t>
      </w:r>
      <w:proofErr w:type="spellEnd"/>
      <w:r w:rsidRPr="006B6BF6">
        <w:rPr>
          <w:sz w:val="24"/>
          <w:szCs w:val="24"/>
          <w:lang w:val="fr-FR" w:eastAsia="en-US"/>
        </w:rPr>
        <w:t>).</w:t>
      </w:r>
    </w:p>
    <w:p w:rsidR="006B6BF6" w:rsidRPr="006B6BF6" w:rsidRDefault="006B6BF6" w:rsidP="006B6BF6">
      <w:pPr>
        <w:autoSpaceDE w:val="0"/>
        <w:autoSpaceDN w:val="0"/>
        <w:adjustRightInd w:val="0"/>
        <w:rPr>
          <w:sz w:val="24"/>
          <w:szCs w:val="24"/>
          <w:lang w:val="fr-FR" w:eastAsia="en-US"/>
        </w:rPr>
      </w:pPr>
      <w:r w:rsidRPr="006B6BF6">
        <w:rPr>
          <w:sz w:val="24"/>
          <w:szCs w:val="24"/>
          <w:lang w:val="fr-FR" w:eastAsia="en-US"/>
        </w:rPr>
        <w:t>....................................................................................................................................................................................................................................................................................................................</w:t>
      </w:r>
    </w:p>
    <w:p w:rsidR="006B6BF6" w:rsidRPr="006B6BF6" w:rsidRDefault="006B6BF6" w:rsidP="006B6BF6">
      <w:pPr>
        <w:autoSpaceDE w:val="0"/>
        <w:autoSpaceDN w:val="0"/>
        <w:adjustRightInd w:val="0"/>
        <w:ind w:firstLine="540"/>
        <w:jc w:val="both"/>
        <w:rPr>
          <w:sz w:val="24"/>
          <w:szCs w:val="24"/>
          <w:lang w:val="fr-FR" w:eastAsia="en-US"/>
        </w:rPr>
      </w:pPr>
      <w:r w:rsidRPr="006B6BF6">
        <w:rPr>
          <w:sz w:val="24"/>
          <w:szCs w:val="24"/>
          <w:lang w:val="fr-FR" w:eastAsia="en-US"/>
        </w:rPr>
        <w:t xml:space="preserve">b) </w:t>
      </w:r>
      <w:proofErr w:type="spellStart"/>
      <w:r w:rsidRPr="006B6BF6">
        <w:rPr>
          <w:sz w:val="24"/>
          <w:szCs w:val="24"/>
          <w:lang w:val="fr-FR" w:eastAsia="en-US"/>
        </w:rPr>
        <w:t>Introduceţi</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tabelul</w:t>
      </w:r>
      <w:proofErr w:type="spellEnd"/>
      <w:r w:rsidRPr="006B6BF6">
        <w:rPr>
          <w:sz w:val="24"/>
          <w:szCs w:val="24"/>
          <w:lang w:val="fr-FR" w:eastAsia="en-US"/>
        </w:rPr>
        <w:t xml:space="preserve"> de mai </w:t>
      </w:r>
      <w:proofErr w:type="spellStart"/>
      <w:r w:rsidRPr="006B6BF6">
        <w:rPr>
          <w:sz w:val="24"/>
          <w:szCs w:val="24"/>
          <w:lang w:val="fr-FR" w:eastAsia="en-US"/>
        </w:rPr>
        <w:t>jos</w:t>
      </w:r>
      <w:proofErr w:type="spellEnd"/>
      <w:r w:rsidRPr="006B6BF6">
        <w:rPr>
          <w:sz w:val="24"/>
          <w:szCs w:val="24"/>
          <w:lang w:val="fr-FR" w:eastAsia="en-US"/>
        </w:rPr>
        <w:t xml:space="preserve"> </w:t>
      </w:r>
      <w:proofErr w:type="spellStart"/>
      <w:r w:rsidRPr="006B6BF6">
        <w:rPr>
          <w:sz w:val="24"/>
          <w:szCs w:val="24"/>
          <w:lang w:val="fr-FR" w:eastAsia="en-US"/>
        </w:rPr>
        <w:t>rezultatul</w:t>
      </w:r>
      <w:proofErr w:type="spellEnd"/>
      <w:r w:rsidRPr="006B6BF6">
        <w:rPr>
          <w:sz w:val="24"/>
          <w:szCs w:val="24"/>
          <w:lang w:val="fr-FR" w:eastAsia="en-US"/>
        </w:rPr>
        <w:t xml:space="preserve"> </w:t>
      </w:r>
      <w:proofErr w:type="spellStart"/>
      <w:r w:rsidRPr="006B6BF6">
        <w:rPr>
          <w:sz w:val="24"/>
          <w:szCs w:val="24"/>
          <w:lang w:val="fr-FR" w:eastAsia="en-US"/>
        </w:rPr>
        <w:t>calculului</w:t>
      </w:r>
      <w:proofErr w:type="spellEnd"/>
      <w:r w:rsidRPr="006B6BF6">
        <w:rPr>
          <w:sz w:val="24"/>
          <w:szCs w:val="24"/>
          <w:lang w:val="fr-FR" w:eastAsia="en-US"/>
        </w:rPr>
        <w:t xml:space="preserve"> </w:t>
      </w:r>
      <w:proofErr w:type="spellStart"/>
      <w:r w:rsidRPr="006B6BF6">
        <w:rPr>
          <w:sz w:val="24"/>
          <w:szCs w:val="24"/>
          <w:lang w:val="fr-FR" w:eastAsia="en-US"/>
        </w:rPr>
        <w:t>proporţional</w:t>
      </w:r>
      <w:proofErr w:type="spellEnd"/>
      <w:r w:rsidRPr="006B6BF6">
        <w:rPr>
          <w:sz w:val="24"/>
          <w:szCs w:val="24"/>
          <w:lang w:val="fr-FR" w:eastAsia="en-US"/>
        </w:rPr>
        <w:t xml:space="preserve"> </w:t>
      </w:r>
      <w:proofErr w:type="spellStart"/>
      <w:r w:rsidRPr="006B6BF6">
        <w:rPr>
          <w:sz w:val="24"/>
          <w:szCs w:val="24"/>
          <w:lang w:val="fr-FR" w:eastAsia="en-US"/>
        </w:rPr>
        <w:t>obţinut</w:t>
      </w:r>
      <w:proofErr w:type="spellEnd"/>
      <w:r w:rsidRPr="006B6BF6">
        <w:rPr>
          <w:sz w:val="24"/>
          <w:szCs w:val="24"/>
          <w:lang w:val="fr-FR" w:eastAsia="en-US"/>
        </w:rPr>
        <w:t xml:space="preserve"> </w:t>
      </w:r>
      <w:proofErr w:type="spellStart"/>
      <w:r w:rsidRPr="006B6BF6">
        <w:rPr>
          <w:sz w:val="24"/>
          <w:szCs w:val="24"/>
          <w:lang w:val="fr-FR" w:eastAsia="en-US"/>
        </w:rPr>
        <w:t>prin</w:t>
      </w:r>
      <w:proofErr w:type="spellEnd"/>
      <w:r w:rsidRPr="006B6BF6">
        <w:rPr>
          <w:sz w:val="24"/>
          <w:szCs w:val="24"/>
          <w:lang w:val="fr-FR" w:eastAsia="en-US"/>
        </w:rPr>
        <w:t xml:space="preserve"> </w:t>
      </w:r>
      <w:proofErr w:type="spellStart"/>
      <w:r w:rsidRPr="006B6BF6">
        <w:rPr>
          <w:sz w:val="24"/>
          <w:szCs w:val="24"/>
          <w:lang w:val="fr-FR" w:eastAsia="en-US"/>
        </w:rPr>
        <w:t>aplicarea</w:t>
      </w:r>
      <w:proofErr w:type="spellEnd"/>
      <w:r w:rsidRPr="006B6BF6">
        <w:rPr>
          <w:sz w:val="24"/>
          <w:szCs w:val="24"/>
          <w:lang w:val="fr-FR" w:eastAsia="en-US"/>
        </w:rPr>
        <w:t xml:space="preserve"> celui mai mare </w:t>
      </w:r>
      <w:proofErr w:type="spellStart"/>
      <w:r w:rsidRPr="006B6BF6">
        <w:rPr>
          <w:sz w:val="24"/>
          <w:szCs w:val="24"/>
          <w:lang w:val="fr-FR" w:eastAsia="en-US"/>
        </w:rPr>
        <w:t>dintre</w:t>
      </w:r>
      <w:proofErr w:type="spellEnd"/>
      <w:r w:rsidRPr="006B6BF6">
        <w:rPr>
          <w:sz w:val="24"/>
          <w:szCs w:val="24"/>
          <w:lang w:val="fr-FR" w:eastAsia="en-US"/>
        </w:rPr>
        <w:t xml:space="preserve"> </w:t>
      </w:r>
      <w:proofErr w:type="spellStart"/>
      <w:r w:rsidRPr="006B6BF6">
        <w:rPr>
          <w:sz w:val="24"/>
          <w:szCs w:val="24"/>
          <w:lang w:val="fr-FR" w:eastAsia="en-US"/>
        </w:rPr>
        <w:t>procentele</w:t>
      </w:r>
      <w:proofErr w:type="spellEnd"/>
      <w:r w:rsidRPr="006B6BF6">
        <w:rPr>
          <w:sz w:val="24"/>
          <w:szCs w:val="24"/>
          <w:lang w:val="fr-FR" w:eastAsia="en-US"/>
        </w:rPr>
        <w:t xml:space="preserve"> la care se face </w:t>
      </w:r>
      <w:proofErr w:type="spellStart"/>
      <w:r w:rsidRPr="006B6BF6">
        <w:rPr>
          <w:sz w:val="24"/>
          <w:szCs w:val="24"/>
          <w:lang w:val="fr-FR" w:eastAsia="en-US"/>
        </w:rPr>
        <w:t>referire</w:t>
      </w:r>
      <w:proofErr w:type="spellEnd"/>
      <w:r w:rsidRPr="006B6BF6">
        <w:rPr>
          <w:sz w:val="24"/>
          <w:szCs w:val="24"/>
          <w:lang w:val="fr-FR" w:eastAsia="en-US"/>
        </w:rPr>
        <w:t xml:space="preserve"> la lit. a) la </w:t>
      </w:r>
      <w:proofErr w:type="spellStart"/>
      <w:r w:rsidRPr="006B6BF6">
        <w:rPr>
          <w:sz w:val="24"/>
          <w:szCs w:val="24"/>
          <w:lang w:val="fr-FR" w:eastAsia="en-US"/>
        </w:rPr>
        <w:t>datele</w:t>
      </w:r>
      <w:proofErr w:type="spellEnd"/>
      <w:r w:rsidRPr="006B6BF6">
        <w:rPr>
          <w:sz w:val="24"/>
          <w:szCs w:val="24"/>
          <w:lang w:val="fr-FR" w:eastAsia="en-US"/>
        </w:rPr>
        <w:t xml:space="preserve"> </w:t>
      </w:r>
      <w:proofErr w:type="spellStart"/>
      <w:r w:rsidRPr="006B6BF6">
        <w:rPr>
          <w:sz w:val="24"/>
          <w:szCs w:val="24"/>
          <w:lang w:val="fr-FR" w:eastAsia="en-US"/>
        </w:rPr>
        <w:t>introduse</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tabelul</w:t>
      </w:r>
      <w:proofErr w:type="spellEnd"/>
      <w:r w:rsidRPr="006B6BF6">
        <w:rPr>
          <w:sz w:val="24"/>
          <w:szCs w:val="24"/>
          <w:lang w:val="fr-FR" w:eastAsia="en-US"/>
        </w:rPr>
        <w:t xml:space="preserve"> de la </w:t>
      </w:r>
      <w:proofErr w:type="spellStart"/>
      <w:r w:rsidRPr="006B6BF6">
        <w:rPr>
          <w:sz w:val="24"/>
          <w:szCs w:val="24"/>
          <w:lang w:val="fr-FR" w:eastAsia="en-US"/>
        </w:rPr>
        <w:t>pct</w:t>
      </w:r>
      <w:proofErr w:type="spellEnd"/>
      <w:r w:rsidRPr="006B6BF6">
        <w:rPr>
          <w:sz w:val="24"/>
          <w:szCs w:val="24"/>
          <w:lang w:val="fr-FR" w:eastAsia="en-US"/>
        </w:rPr>
        <w:t>. 1.</w:t>
      </w:r>
    </w:p>
    <w:p w:rsidR="006B6BF6" w:rsidRPr="006B6BF6" w:rsidRDefault="006B6BF6" w:rsidP="006B6BF6">
      <w:pPr>
        <w:autoSpaceDE w:val="0"/>
        <w:autoSpaceDN w:val="0"/>
        <w:adjustRightInd w:val="0"/>
        <w:jc w:val="right"/>
        <w:rPr>
          <w:sz w:val="24"/>
          <w:szCs w:val="24"/>
          <w:lang w:val="en-US" w:eastAsia="en-US"/>
        </w:rPr>
      </w:pPr>
      <w:proofErr w:type="spellStart"/>
      <w:r w:rsidRPr="006B6BF6">
        <w:rPr>
          <w:sz w:val="24"/>
          <w:szCs w:val="24"/>
          <w:lang w:val="en-US" w:eastAsia="en-US"/>
        </w:rPr>
        <w:t>Tabelul</w:t>
      </w:r>
      <w:proofErr w:type="spellEnd"/>
      <w:r w:rsidRPr="006B6BF6">
        <w:rPr>
          <w:sz w:val="24"/>
          <w:szCs w:val="24"/>
          <w:lang w:val="en-US" w:eastAsia="en-US"/>
        </w:rPr>
        <w:t xml:space="preserve"> de </w:t>
      </w:r>
      <w:proofErr w:type="spellStart"/>
      <w:r w:rsidRPr="006B6BF6">
        <w:rPr>
          <w:sz w:val="24"/>
          <w:szCs w:val="24"/>
          <w:lang w:val="en-US" w:eastAsia="en-US"/>
        </w:rPr>
        <w:t>parteneriat</w:t>
      </w:r>
      <w:proofErr w:type="spellEnd"/>
      <w:r w:rsidRPr="006B6BF6">
        <w:rPr>
          <w:sz w:val="24"/>
          <w:szCs w:val="24"/>
          <w:lang w:val="en-US" w:eastAsia="en-US"/>
        </w:rPr>
        <w:t xml:space="preserve"> - A.2</w:t>
      </w:r>
    </w:p>
    <w:p w:rsidR="006B6BF6" w:rsidRPr="006B6BF6" w:rsidRDefault="006B6BF6" w:rsidP="006B6BF6">
      <w:pPr>
        <w:autoSpaceDE w:val="0"/>
        <w:autoSpaceDN w:val="0"/>
        <w:adjustRightInd w:val="0"/>
        <w:rPr>
          <w:sz w:val="24"/>
          <w:szCs w:val="24"/>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561118" w:rsidTr="008233A1">
        <w:tc>
          <w:tcPr>
            <w:tcW w:w="2399"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Procent</w:t>
            </w:r>
            <w:proofErr w:type="spellEnd"/>
          </w:p>
        </w:tc>
        <w:tc>
          <w:tcPr>
            <w:tcW w:w="2400" w:type="dxa"/>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p>
        </w:tc>
        <w:tc>
          <w:tcPr>
            <w:tcW w:w="2400" w:type="dxa"/>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 anuală netă (mii lei/mii euro)</w:t>
            </w:r>
          </w:p>
        </w:tc>
        <w:tc>
          <w:tcPr>
            <w:tcW w:w="2400" w:type="dxa"/>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r w:rsidRPr="006B6BF6">
              <w:rPr>
                <w:bCs/>
                <w:color w:val="000000"/>
                <w:vertAlign w:val="superscript"/>
                <w:lang w:val="en-US" w:eastAsia="en-US"/>
              </w:rPr>
              <w:footnoteReference w:id="14"/>
            </w:r>
            <w:r w:rsidRPr="006B6BF6">
              <w:rPr>
                <w:bCs/>
                <w:color w:val="000000"/>
                <w:vertAlign w:val="superscript"/>
                <w:lang w:val="fr-FR" w:eastAsia="en-US"/>
              </w:rPr>
              <w:t xml:space="preserve">                           </w:t>
            </w:r>
            <w:r w:rsidRPr="006B6BF6">
              <w:rPr>
                <w:bCs/>
                <w:color w:val="000000"/>
                <w:lang w:val="fr-FR" w:eastAsia="en-US"/>
              </w:rPr>
              <w:t xml:space="preserve"> (mii lei/mii euro)</w:t>
            </w:r>
          </w:p>
        </w:tc>
      </w:tr>
      <w:tr w:rsidR="006B6BF6" w:rsidRPr="00561118" w:rsidTr="008233A1">
        <w:tc>
          <w:tcPr>
            <w:tcW w:w="2399" w:type="dxa"/>
          </w:tcPr>
          <w:p w:rsidR="006B6BF6" w:rsidRPr="006B6BF6" w:rsidRDefault="006B6BF6" w:rsidP="006B6BF6">
            <w:pPr>
              <w:autoSpaceDE w:val="0"/>
              <w:autoSpaceDN w:val="0"/>
              <w:adjustRightInd w:val="0"/>
              <w:jc w:val="both"/>
              <w:rPr>
                <w:color w:val="000000"/>
                <w:lang w:val="fr-FR" w:eastAsia="en-US"/>
              </w:rPr>
            </w:pPr>
            <w:proofErr w:type="spellStart"/>
            <w:r w:rsidRPr="006B6BF6">
              <w:rPr>
                <w:color w:val="000000"/>
                <w:lang w:val="fr-FR" w:eastAsia="en-US"/>
              </w:rPr>
              <w:t>Valoare</w:t>
            </w:r>
            <w:proofErr w:type="spellEnd"/>
            <w:r w:rsidRPr="006B6BF6">
              <w:rPr>
                <w:color w:val="000000"/>
                <w:lang w:val="fr-FR" w:eastAsia="en-US"/>
              </w:rPr>
              <w:t xml:space="preserve"> </w:t>
            </w:r>
            <w:proofErr w:type="spellStart"/>
            <w:r w:rsidRPr="006B6BF6">
              <w:rPr>
                <w:color w:val="000000"/>
                <w:lang w:val="fr-FR" w:eastAsia="en-US"/>
              </w:rPr>
              <w:t>rezultată</w:t>
            </w:r>
            <w:proofErr w:type="spellEnd"/>
            <w:r w:rsidRPr="006B6BF6">
              <w:rPr>
                <w:color w:val="000000"/>
                <w:lang w:val="fr-FR" w:eastAsia="en-US"/>
              </w:rPr>
              <w:t xml:space="preserve"> </w:t>
            </w:r>
            <w:proofErr w:type="spellStart"/>
            <w:r w:rsidRPr="006B6BF6">
              <w:rPr>
                <w:color w:val="000000"/>
                <w:lang w:val="fr-FR" w:eastAsia="en-US"/>
              </w:rPr>
              <w:t>în</w:t>
            </w:r>
            <w:proofErr w:type="spellEnd"/>
            <w:r w:rsidRPr="006B6BF6">
              <w:rPr>
                <w:color w:val="000000"/>
                <w:lang w:val="fr-FR" w:eastAsia="en-US"/>
              </w:rPr>
              <w:t xml:space="preserve"> </w:t>
            </w:r>
            <w:proofErr w:type="spellStart"/>
            <w:r w:rsidRPr="006B6BF6">
              <w:rPr>
                <w:color w:val="000000"/>
                <w:lang w:val="fr-FR" w:eastAsia="en-US"/>
              </w:rPr>
              <w:t>urma</w:t>
            </w:r>
            <w:proofErr w:type="spellEnd"/>
            <w:r w:rsidRPr="006B6BF6">
              <w:rPr>
                <w:color w:val="000000"/>
                <w:lang w:val="fr-FR" w:eastAsia="en-US"/>
              </w:rPr>
              <w:t xml:space="preserve"> </w:t>
            </w:r>
            <w:proofErr w:type="spellStart"/>
            <w:r w:rsidRPr="006B6BF6">
              <w:rPr>
                <w:color w:val="000000"/>
                <w:lang w:val="fr-FR" w:eastAsia="en-US"/>
              </w:rPr>
              <w:t>aplicării</w:t>
            </w:r>
            <w:proofErr w:type="spellEnd"/>
            <w:r w:rsidRPr="006B6BF6">
              <w:rPr>
                <w:color w:val="000000"/>
                <w:lang w:val="fr-FR" w:eastAsia="en-US"/>
              </w:rPr>
              <w:t xml:space="preserve"> celui mai mare </w:t>
            </w:r>
            <w:proofErr w:type="spellStart"/>
            <w:r w:rsidRPr="006B6BF6">
              <w:rPr>
                <w:color w:val="000000"/>
                <w:lang w:val="fr-FR" w:eastAsia="en-US"/>
              </w:rPr>
              <w:t>procent</w:t>
            </w:r>
            <w:proofErr w:type="spellEnd"/>
            <w:r w:rsidRPr="006B6BF6">
              <w:rPr>
                <w:color w:val="000000"/>
                <w:lang w:val="fr-FR" w:eastAsia="en-US"/>
              </w:rPr>
              <w:t xml:space="preserve"> la </w:t>
            </w:r>
            <w:proofErr w:type="spellStart"/>
            <w:r w:rsidRPr="006B6BF6">
              <w:rPr>
                <w:color w:val="000000"/>
                <w:lang w:val="fr-FR" w:eastAsia="en-US"/>
              </w:rPr>
              <w:t>datele</w:t>
            </w:r>
            <w:proofErr w:type="spellEnd"/>
            <w:r w:rsidRPr="006B6BF6">
              <w:rPr>
                <w:color w:val="000000"/>
                <w:lang w:val="fr-FR" w:eastAsia="en-US"/>
              </w:rPr>
              <w:t xml:space="preserve"> </w:t>
            </w:r>
            <w:proofErr w:type="spellStart"/>
            <w:r w:rsidRPr="006B6BF6">
              <w:rPr>
                <w:color w:val="000000"/>
                <w:lang w:val="fr-FR" w:eastAsia="en-US"/>
              </w:rPr>
              <w:t>introduse</w:t>
            </w:r>
            <w:proofErr w:type="spellEnd"/>
            <w:r w:rsidRPr="006B6BF6">
              <w:rPr>
                <w:color w:val="000000"/>
                <w:lang w:val="fr-FR" w:eastAsia="en-US"/>
              </w:rPr>
              <w:t xml:space="preserve"> </w:t>
            </w:r>
            <w:proofErr w:type="spellStart"/>
            <w:r w:rsidRPr="006B6BF6">
              <w:rPr>
                <w:color w:val="000000"/>
                <w:lang w:val="fr-FR" w:eastAsia="en-US"/>
              </w:rPr>
              <w:t>în</w:t>
            </w:r>
            <w:proofErr w:type="spellEnd"/>
            <w:r w:rsidRPr="006B6BF6">
              <w:rPr>
                <w:color w:val="000000"/>
                <w:lang w:val="fr-FR" w:eastAsia="en-US"/>
              </w:rPr>
              <w:t xml:space="preserve"> </w:t>
            </w:r>
            <w:proofErr w:type="spellStart"/>
            <w:r w:rsidRPr="006B6BF6">
              <w:rPr>
                <w:color w:val="000000"/>
                <w:lang w:val="fr-FR" w:eastAsia="en-US"/>
              </w:rPr>
              <w:t>tabelul</w:t>
            </w:r>
            <w:proofErr w:type="spellEnd"/>
            <w:r w:rsidRPr="006B6BF6">
              <w:rPr>
                <w:color w:val="000000"/>
                <w:lang w:val="fr-FR" w:eastAsia="en-US"/>
              </w:rPr>
              <w:t xml:space="preserve"> de la </w:t>
            </w:r>
            <w:proofErr w:type="spellStart"/>
            <w:r w:rsidRPr="006B6BF6">
              <w:rPr>
                <w:color w:val="000000"/>
                <w:lang w:val="fr-FR" w:eastAsia="en-US"/>
              </w:rPr>
              <w:t>pct</w:t>
            </w:r>
            <w:proofErr w:type="spellEnd"/>
            <w:r w:rsidRPr="006B6BF6">
              <w:rPr>
                <w:color w:val="000000"/>
                <w:lang w:val="fr-FR" w:eastAsia="en-US"/>
              </w:rPr>
              <w:t>. 1.</w:t>
            </w:r>
          </w:p>
        </w:tc>
        <w:tc>
          <w:tcPr>
            <w:tcW w:w="2400" w:type="dxa"/>
          </w:tcPr>
          <w:p w:rsidR="006B6BF6" w:rsidRPr="006B6BF6" w:rsidRDefault="006B6BF6" w:rsidP="006B6BF6">
            <w:pPr>
              <w:autoSpaceDE w:val="0"/>
              <w:autoSpaceDN w:val="0"/>
              <w:adjustRightInd w:val="0"/>
              <w:rPr>
                <w:color w:val="000000"/>
                <w:lang w:val="fr-FR" w:eastAsia="en-US"/>
              </w:rPr>
            </w:pPr>
          </w:p>
        </w:tc>
        <w:tc>
          <w:tcPr>
            <w:tcW w:w="2400" w:type="dxa"/>
          </w:tcPr>
          <w:p w:rsidR="006B6BF6" w:rsidRPr="006B6BF6" w:rsidRDefault="006B6BF6" w:rsidP="006B6BF6">
            <w:pPr>
              <w:autoSpaceDE w:val="0"/>
              <w:autoSpaceDN w:val="0"/>
              <w:adjustRightInd w:val="0"/>
              <w:rPr>
                <w:color w:val="000000"/>
                <w:lang w:val="fr-FR" w:eastAsia="en-US"/>
              </w:rPr>
            </w:pPr>
          </w:p>
        </w:tc>
        <w:tc>
          <w:tcPr>
            <w:tcW w:w="2400" w:type="dxa"/>
          </w:tcPr>
          <w:p w:rsidR="006B6BF6" w:rsidRPr="006B6BF6" w:rsidRDefault="006B6BF6" w:rsidP="006B6BF6">
            <w:pPr>
              <w:autoSpaceDE w:val="0"/>
              <w:autoSpaceDN w:val="0"/>
              <w:adjustRightInd w:val="0"/>
              <w:rPr>
                <w:color w:val="000000"/>
                <w:lang w:val="fr-FR" w:eastAsia="en-US"/>
              </w:rPr>
            </w:pPr>
          </w:p>
        </w:tc>
      </w:tr>
    </w:tbl>
    <w:p w:rsidR="006B6BF6" w:rsidRPr="006B6BF6" w:rsidRDefault="006B6BF6" w:rsidP="006B6BF6">
      <w:pPr>
        <w:autoSpaceDE w:val="0"/>
        <w:autoSpaceDN w:val="0"/>
        <w:adjustRightInd w:val="0"/>
        <w:rPr>
          <w:rFonts w:ascii="Courier New" w:hAnsi="Courier New" w:cs="Courier New"/>
          <w:sz w:val="8"/>
          <w:szCs w:val="8"/>
          <w:lang w:val="fr-FR" w:eastAsia="en-US"/>
        </w:rPr>
      </w:pPr>
    </w:p>
    <w:p w:rsidR="006B6BF6" w:rsidRPr="006B6BF6" w:rsidRDefault="006B6BF6" w:rsidP="006B6BF6">
      <w:pPr>
        <w:autoSpaceDE w:val="0"/>
        <w:autoSpaceDN w:val="0"/>
        <w:adjustRightInd w:val="0"/>
        <w:rPr>
          <w:sz w:val="24"/>
          <w:szCs w:val="24"/>
          <w:lang w:val="fr-FR" w:eastAsia="en-US"/>
        </w:rPr>
      </w:pPr>
      <w:r w:rsidRPr="006B6BF6">
        <w:rPr>
          <w:rFonts w:ascii="Courier New" w:hAnsi="Courier New" w:cs="Courier New"/>
          <w:sz w:val="24"/>
          <w:szCs w:val="24"/>
          <w:lang w:val="fr-FR" w:eastAsia="en-US"/>
        </w:rPr>
        <w:t xml:space="preserve"> </w:t>
      </w:r>
      <w:r w:rsidRPr="006B6BF6">
        <w:rPr>
          <w:sz w:val="24"/>
          <w:szCs w:val="24"/>
          <w:lang w:val="fr-FR" w:eastAsia="en-US"/>
        </w:rPr>
        <w:t xml:space="preserve">    </w:t>
      </w:r>
      <w:proofErr w:type="spellStart"/>
      <w:r w:rsidRPr="006B6BF6">
        <w:rPr>
          <w:sz w:val="24"/>
          <w:szCs w:val="24"/>
          <w:lang w:val="fr-FR" w:eastAsia="en-US"/>
        </w:rPr>
        <w:t>Aceste</w:t>
      </w:r>
      <w:proofErr w:type="spellEnd"/>
      <w:r w:rsidRPr="006B6BF6">
        <w:rPr>
          <w:sz w:val="24"/>
          <w:szCs w:val="24"/>
          <w:lang w:val="fr-FR" w:eastAsia="en-US"/>
        </w:rPr>
        <w:t xml:space="preserve"> date se vor </w:t>
      </w:r>
      <w:proofErr w:type="spellStart"/>
      <w:r w:rsidRPr="006B6BF6">
        <w:rPr>
          <w:sz w:val="24"/>
          <w:szCs w:val="24"/>
          <w:lang w:val="fr-FR" w:eastAsia="en-US"/>
        </w:rPr>
        <w:t>introduce</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tabelul</w:t>
      </w:r>
      <w:proofErr w:type="spellEnd"/>
      <w:r w:rsidRPr="006B6BF6">
        <w:rPr>
          <w:sz w:val="24"/>
          <w:szCs w:val="24"/>
          <w:lang w:val="fr-FR" w:eastAsia="en-US"/>
        </w:rPr>
        <w:t xml:space="preserve"> A.1.</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jc w:val="center"/>
        <w:rPr>
          <w:i/>
          <w:sz w:val="24"/>
          <w:szCs w:val="24"/>
          <w:lang w:val="it-IT" w:eastAsia="en-US"/>
        </w:rPr>
      </w:pPr>
      <w:r w:rsidRPr="006B6BF6">
        <w:rPr>
          <w:i/>
          <w:sz w:val="24"/>
          <w:szCs w:val="24"/>
          <w:lang w:val="it-IT" w:eastAsia="en-US"/>
        </w:rPr>
        <w:t>SECŢIUNEA A</w:t>
      </w:r>
    </w:p>
    <w:p w:rsidR="006B6BF6" w:rsidRPr="006B6BF6" w:rsidRDefault="006B6BF6" w:rsidP="006B6BF6">
      <w:pPr>
        <w:autoSpaceDE w:val="0"/>
        <w:autoSpaceDN w:val="0"/>
        <w:adjustRightInd w:val="0"/>
        <w:jc w:val="center"/>
        <w:rPr>
          <w:b/>
          <w:i/>
          <w:sz w:val="24"/>
          <w:szCs w:val="24"/>
          <w:lang w:val="it-IT" w:eastAsia="en-US"/>
        </w:rPr>
      </w:pPr>
      <w:r w:rsidRPr="006B6BF6">
        <w:rPr>
          <w:b/>
          <w:i/>
          <w:sz w:val="24"/>
          <w:szCs w:val="24"/>
          <w:lang w:val="it-IT" w:eastAsia="en-US"/>
        </w:rPr>
        <w:t>Întreprinderi partenere</w:t>
      </w:r>
    </w:p>
    <w:p w:rsidR="006B6BF6" w:rsidRPr="006B6BF6" w:rsidRDefault="006B6BF6" w:rsidP="006B6BF6">
      <w:pPr>
        <w:autoSpaceDE w:val="0"/>
        <w:autoSpaceDN w:val="0"/>
        <w:adjustRightInd w:val="0"/>
        <w:rPr>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1. Date de identificare şi date financiare preliminare</w:t>
      </w:r>
    </w:p>
    <w:p w:rsidR="006B6BF6" w:rsidRPr="006B6BF6" w:rsidRDefault="006B6BF6" w:rsidP="006B6BF6">
      <w:pPr>
        <w:jc w:val="right"/>
        <w:outlineLvl w:val="5"/>
        <w:rPr>
          <w:bCs/>
          <w:color w:val="000000"/>
          <w:sz w:val="24"/>
          <w:szCs w:val="24"/>
          <w:lang w:val="ro-RO" w:eastAsia="en-US"/>
        </w:rPr>
      </w:pPr>
      <w:r w:rsidRPr="006B6BF6">
        <w:rPr>
          <w:bCs/>
          <w:color w:val="000000"/>
          <w:sz w:val="24"/>
          <w:szCs w:val="24"/>
          <w:lang w:val="ro-RO" w:eastAsia="en-US"/>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6B6BF6" w:rsidRPr="00561118" w:rsidTr="008233A1">
        <w:trPr>
          <w:cantSplit/>
        </w:trPr>
        <w:tc>
          <w:tcPr>
            <w:tcW w:w="5409" w:type="dxa"/>
            <w:gridSpan w:val="4"/>
            <w:vAlign w:val="center"/>
          </w:tcPr>
          <w:p w:rsidR="006B6BF6" w:rsidRPr="006B6BF6" w:rsidRDefault="006B6BF6" w:rsidP="006B6BF6">
            <w:pPr>
              <w:jc w:val="center"/>
              <w:rPr>
                <w:bCs/>
                <w:color w:val="000000"/>
                <w:sz w:val="18"/>
                <w:szCs w:val="18"/>
                <w:lang w:val="fr-FR" w:eastAsia="en-US"/>
              </w:rPr>
            </w:pPr>
            <w:proofErr w:type="spellStart"/>
            <w:r w:rsidRPr="006B6BF6">
              <w:rPr>
                <w:bCs/>
                <w:color w:val="000000"/>
                <w:sz w:val="18"/>
                <w:szCs w:val="18"/>
                <w:lang w:val="fr-FR" w:eastAsia="en-US"/>
              </w:rPr>
              <w:t>Întreprinderea</w:t>
            </w:r>
            <w:proofErr w:type="spellEnd"/>
            <w:r w:rsidRPr="006B6BF6">
              <w:rPr>
                <w:bCs/>
                <w:color w:val="000000"/>
                <w:sz w:val="18"/>
                <w:szCs w:val="18"/>
                <w:lang w:val="fr-FR" w:eastAsia="en-US"/>
              </w:rPr>
              <w:t xml:space="preserve"> </w:t>
            </w:r>
            <w:proofErr w:type="spellStart"/>
            <w:r w:rsidRPr="006B6BF6">
              <w:rPr>
                <w:bCs/>
                <w:color w:val="000000"/>
                <w:sz w:val="18"/>
                <w:szCs w:val="18"/>
                <w:lang w:val="fr-FR" w:eastAsia="en-US"/>
              </w:rPr>
              <w:t>parteneră</w:t>
            </w:r>
            <w:proofErr w:type="spellEnd"/>
            <w:r w:rsidRPr="006B6BF6">
              <w:rPr>
                <w:bCs/>
                <w:color w:val="000000"/>
                <w:sz w:val="18"/>
                <w:szCs w:val="18"/>
                <w:lang w:val="fr-FR" w:eastAsia="en-US"/>
              </w:rPr>
              <w:t xml:space="preserve"> – Date </w:t>
            </w:r>
            <w:proofErr w:type="gramStart"/>
            <w:r w:rsidRPr="006B6BF6">
              <w:rPr>
                <w:bCs/>
                <w:color w:val="000000"/>
                <w:sz w:val="18"/>
                <w:szCs w:val="18"/>
                <w:lang w:val="fr-FR" w:eastAsia="en-US"/>
              </w:rPr>
              <w:t xml:space="preserve">de </w:t>
            </w:r>
            <w:proofErr w:type="spellStart"/>
            <w:r w:rsidRPr="006B6BF6">
              <w:rPr>
                <w:bCs/>
                <w:color w:val="000000"/>
                <w:sz w:val="18"/>
                <w:szCs w:val="18"/>
                <w:lang w:val="fr-FR" w:eastAsia="en-US"/>
              </w:rPr>
              <w:t>identificare</w:t>
            </w:r>
            <w:proofErr w:type="spellEnd"/>
            <w:proofErr w:type="gramEnd"/>
          </w:p>
        </w:tc>
        <w:tc>
          <w:tcPr>
            <w:tcW w:w="1260" w:type="dxa"/>
            <w:vMerge w:val="restart"/>
            <w:vAlign w:val="center"/>
          </w:tcPr>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Numărul mediu anual de salariaţi</w:t>
            </w:r>
          </w:p>
        </w:tc>
        <w:tc>
          <w:tcPr>
            <w:tcW w:w="1440" w:type="dxa"/>
            <w:vMerge w:val="restart"/>
            <w:vAlign w:val="center"/>
          </w:tcPr>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Cifra de afaceri anuală netă</w:t>
            </w:r>
          </w:p>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(mii lei/</w:t>
            </w:r>
          </w:p>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 xml:space="preserve">mii </w:t>
            </w:r>
            <w:r w:rsidRPr="006B6BF6">
              <w:rPr>
                <w:sz w:val="18"/>
                <w:szCs w:val="18"/>
                <w:lang w:val="en-US" w:eastAsia="en-US"/>
              </w:rPr>
              <w:t>euro</w:t>
            </w:r>
            <w:r w:rsidRPr="006B6BF6">
              <w:rPr>
                <w:bCs/>
                <w:color w:val="000000"/>
                <w:sz w:val="18"/>
                <w:szCs w:val="18"/>
                <w:lang w:val="pt-BR" w:eastAsia="en-US"/>
              </w:rPr>
              <w:t>)</w:t>
            </w:r>
          </w:p>
        </w:tc>
        <w:tc>
          <w:tcPr>
            <w:tcW w:w="1440" w:type="dxa"/>
            <w:vMerge w:val="restart"/>
            <w:vAlign w:val="center"/>
          </w:tcPr>
          <w:p w:rsidR="006B6BF6" w:rsidRPr="006B6BF6" w:rsidRDefault="006B6BF6" w:rsidP="006B6BF6">
            <w:pPr>
              <w:jc w:val="center"/>
              <w:rPr>
                <w:bCs/>
                <w:color w:val="000000"/>
                <w:sz w:val="18"/>
                <w:szCs w:val="18"/>
                <w:lang w:val="fr-FR" w:eastAsia="en-US"/>
              </w:rPr>
            </w:pPr>
            <w:r w:rsidRPr="006B6BF6">
              <w:rPr>
                <w:bCs/>
                <w:color w:val="000000"/>
                <w:sz w:val="18"/>
                <w:szCs w:val="18"/>
                <w:lang w:val="fr-FR" w:eastAsia="en-US"/>
              </w:rPr>
              <w:t>Active totale</w:t>
            </w:r>
          </w:p>
          <w:p w:rsidR="006B6BF6" w:rsidRPr="006B6BF6" w:rsidRDefault="006B6BF6" w:rsidP="006B6BF6">
            <w:pPr>
              <w:jc w:val="center"/>
              <w:rPr>
                <w:bCs/>
                <w:color w:val="000000"/>
                <w:sz w:val="18"/>
                <w:szCs w:val="18"/>
                <w:lang w:val="fr-FR" w:eastAsia="en-US"/>
              </w:rPr>
            </w:pPr>
            <w:r w:rsidRPr="006B6BF6">
              <w:rPr>
                <w:bCs/>
                <w:color w:val="000000"/>
                <w:sz w:val="18"/>
                <w:szCs w:val="18"/>
                <w:lang w:val="fr-FR" w:eastAsia="en-US"/>
              </w:rPr>
              <w:t>(mii lei/</w:t>
            </w:r>
          </w:p>
          <w:p w:rsidR="006B6BF6" w:rsidRPr="006B6BF6" w:rsidRDefault="006B6BF6" w:rsidP="006B6BF6">
            <w:pPr>
              <w:jc w:val="center"/>
              <w:rPr>
                <w:bCs/>
                <w:color w:val="000000"/>
                <w:sz w:val="18"/>
                <w:szCs w:val="18"/>
                <w:lang w:val="fr-FR" w:eastAsia="en-US"/>
              </w:rPr>
            </w:pPr>
            <w:r w:rsidRPr="006B6BF6">
              <w:rPr>
                <w:bCs/>
                <w:color w:val="000000"/>
                <w:sz w:val="18"/>
                <w:szCs w:val="18"/>
                <w:lang w:val="fr-FR" w:eastAsia="en-US"/>
              </w:rPr>
              <w:t xml:space="preserve">mii </w:t>
            </w:r>
            <w:r w:rsidRPr="006B6BF6">
              <w:rPr>
                <w:sz w:val="18"/>
                <w:szCs w:val="18"/>
                <w:lang w:val="fr-FR" w:eastAsia="en-US"/>
              </w:rPr>
              <w:t>euro</w:t>
            </w:r>
            <w:r w:rsidRPr="006B6BF6">
              <w:rPr>
                <w:bCs/>
                <w:color w:val="000000"/>
                <w:sz w:val="18"/>
                <w:szCs w:val="18"/>
                <w:lang w:val="fr-FR" w:eastAsia="en-US"/>
              </w:rPr>
              <w:t>)</w:t>
            </w:r>
          </w:p>
        </w:tc>
      </w:tr>
      <w:tr w:rsidR="006B6BF6" w:rsidRPr="006B6BF6" w:rsidTr="008233A1">
        <w:trPr>
          <w:cantSplit/>
        </w:trPr>
        <w:tc>
          <w:tcPr>
            <w:tcW w:w="1368" w:type="dxa"/>
            <w:vAlign w:val="center"/>
          </w:tcPr>
          <w:p w:rsidR="006B6BF6" w:rsidRPr="006B6BF6" w:rsidRDefault="006B6BF6" w:rsidP="006B6BF6">
            <w:pPr>
              <w:jc w:val="center"/>
              <w:rPr>
                <w:bCs/>
                <w:color w:val="000000"/>
                <w:sz w:val="18"/>
                <w:szCs w:val="18"/>
                <w:lang w:val="en-US" w:eastAsia="en-US"/>
              </w:rPr>
            </w:pPr>
            <w:proofErr w:type="spellStart"/>
            <w:r w:rsidRPr="006B6BF6">
              <w:rPr>
                <w:bCs/>
                <w:color w:val="000000"/>
                <w:sz w:val="18"/>
                <w:szCs w:val="18"/>
                <w:lang w:val="en-US" w:eastAsia="en-US"/>
              </w:rPr>
              <w:t>Numele</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sau</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denumirea</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întreprinderii</w:t>
            </w:r>
            <w:proofErr w:type="spellEnd"/>
          </w:p>
        </w:tc>
        <w:tc>
          <w:tcPr>
            <w:tcW w:w="1260" w:type="dxa"/>
            <w:vAlign w:val="center"/>
          </w:tcPr>
          <w:p w:rsidR="006B6BF6" w:rsidRPr="006B6BF6" w:rsidRDefault="006B6BF6" w:rsidP="006B6BF6">
            <w:pPr>
              <w:jc w:val="center"/>
              <w:rPr>
                <w:bCs/>
                <w:color w:val="000000"/>
                <w:sz w:val="18"/>
                <w:szCs w:val="18"/>
                <w:lang w:val="en-US" w:eastAsia="en-US"/>
              </w:rPr>
            </w:pPr>
            <w:proofErr w:type="spellStart"/>
            <w:r w:rsidRPr="006B6BF6">
              <w:rPr>
                <w:bCs/>
                <w:color w:val="000000"/>
                <w:sz w:val="18"/>
                <w:szCs w:val="18"/>
                <w:lang w:val="en-US" w:eastAsia="en-US"/>
              </w:rPr>
              <w:t>Adresa</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sediului</w:t>
            </w:r>
            <w:proofErr w:type="spellEnd"/>
            <w:r w:rsidRPr="006B6BF6">
              <w:rPr>
                <w:bCs/>
                <w:color w:val="000000"/>
                <w:sz w:val="18"/>
                <w:szCs w:val="18"/>
                <w:lang w:val="en-US" w:eastAsia="en-US"/>
              </w:rPr>
              <w:t xml:space="preserve">  social</w:t>
            </w:r>
          </w:p>
        </w:tc>
        <w:tc>
          <w:tcPr>
            <w:tcW w:w="1314" w:type="dxa"/>
            <w:vAlign w:val="center"/>
          </w:tcPr>
          <w:p w:rsidR="006B6BF6" w:rsidRPr="006B6BF6" w:rsidRDefault="006B6BF6" w:rsidP="006B6BF6">
            <w:pPr>
              <w:jc w:val="center"/>
              <w:rPr>
                <w:bCs/>
                <w:color w:val="000000"/>
                <w:sz w:val="18"/>
                <w:szCs w:val="18"/>
                <w:lang w:val="en-US" w:eastAsia="en-US"/>
              </w:rPr>
            </w:pPr>
            <w:r w:rsidRPr="006B6BF6">
              <w:rPr>
                <w:bCs/>
                <w:color w:val="000000"/>
                <w:sz w:val="18"/>
                <w:szCs w:val="18"/>
                <w:lang w:val="en-US" w:eastAsia="en-US"/>
              </w:rPr>
              <w:t xml:space="preserve">Cod </w:t>
            </w:r>
            <w:proofErr w:type="spellStart"/>
            <w:r w:rsidRPr="006B6BF6">
              <w:rPr>
                <w:bCs/>
                <w:color w:val="000000"/>
                <w:sz w:val="18"/>
                <w:szCs w:val="18"/>
                <w:lang w:val="en-US" w:eastAsia="en-US"/>
              </w:rPr>
              <w:t>unic</w:t>
            </w:r>
            <w:proofErr w:type="spellEnd"/>
            <w:r w:rsidRPr="006B6BF6">
              <w:rPr>
                <w:bCs/>
                <w:color w:val="000000"/>
                <w:sz w:val="18"/>
                <w:szCs w:val="18"/>
                <w:lang w:val="en-US" w:eastAsia="en-US"/>
              </w:rPr>
              <w:t xml:space="preserve"> de </w:t>
            </w:r>
            <w:proofErr w:type="spellStart"/>
            <w:r w:rsidRPr="006B6BF6">
              <w:rPr>
                <w:bCs/>
                <w:color w:val="000000"/>
                <w:sz w:val="18"/>
                <w:szCs w:val="18"/>
                <w:lang w:val="en-US" w:eastAsia="en-US"/>
              </w:rPr>
              <w:t>înregistrare</w:t>
            </w:r>
            <w:proofErr w:type="spellEnd"/>
          </w:p>
        </w:tc>
        <w:tc>
          <w:tcPr>
            <w:tcW w:w="1467" w:type="dxa"/>
            <w:vAlign w:val="center"/>
          </w:tcPr>
          <w:p w:rsidR="006B6BF6" w:rsidRPr="006B6BF6" w:rsidRDefault="006B6BF6" w:rsidP="006B6BF6">
            <w:pPr>
              <w:autoSpaceDE w:val="0"/>
              <w:autoSpaceDN w:val="0"/>
              <w:adjustRightInd w:val="0"/>
              <w:jc w:val="center"/>
              <w:rPr>
                <w:bCs/>
                <w:color w:val="000000"/>
                <w:sz w:val="18"/>
                <w:szCs w:val="18"/>
                <w:lang w:val="en-US" w:eastAsia="en-US"/>
              </w:rPr>
            </w:pPr>
            <w:proofErr w:type="spellStart"/>
            <w:r w:rsidRPr="006B6BF6">
              <w:rPr>
                <w:bCs/>
                <w:color w:val="000000"/>
                <w:sz w:val="18"/>
                <w:szCs w:val="18"/>
                <w:lang w:val="en-US" w:eastAsia="en-US"/>
              </w:rPr>
              <w:t>Numele</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şi</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prenumele</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preşedintelui</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consiliului</w:t>
            </w:r>
            <w:proofErr w:type="spellEnd"/>
            <w:r w:rsidRPr="006B6BF6">
              <w:rPr>
                <w:bCs/>
                <w:color w:val="000000"/>
                <w:sz w:val="18"/>
                <w:szCs w:val="18"/>
                <w:lang w:val="en-US" w:eastAsia="en-US"/>
              </w:rPr>
              <w:t xml:space="preserve"> de </w:t>
            </w:r>
            <w:proofErr w:type="spellStart"/>
            <w:r w:rsidRPr="006B6BF6">
              <w:rPr>
                <w:bCs/>
                <w:color w:val="000000"/>
                <w:sz w:val="18"/>
                <w:szCs w:val="18"/>
                <w:lang w:val="en-US" w:eastAsia="en-US"/>
              </w:rPr>
              <w:t>administraţie</w:t>
            </w:r>
            <w:proofErr w:type="spellEnd"/>
            <w:r w:rsidRPr="006B6BF6">
              <w:rPr>
                <w:bCs/>
                <w:color w:val="000000"/>
                <w:sz w:val="18"/>
                <w:szCs w:val="18"/>
                <w:lang w:val="en-US" w:eastAsia="en-US"/>
              </w:rPr>
              <w:t xml:space="preserve">, director general </w:t>
            </w:r>
            <w:proofErr w:type="spellStart"/>
            <w:r w:rsidRPr="006B6BF6">
              <w:rPr>
                <w:bCs/>
                <w:color w:val="000000"/>
                <w:sz w:val="18"/>
                <w:szCs w:val="18"/>
                <w:lang w:val="en-US" w:eastAsia="en-US"/>
              </w:rPr>
              <w:t>sau</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echivalent</w:t>
            </w:r>
            <w:proofErr w:type="spellEnd"/>
          </w:p>
        </w:tc>
        <w:tc>
          <w:tcPr>
            <w:tcW w:w="1260" w:type="dxa"/>
            <w:vMerge/>
            <w:vAlign w:val="center"/>
          </w:tcPr>
          <w:p w:rsidR="006B6BF6" w:rsidRPr="006B6BF6" w:rsidRDefault="006B6BF6" w:rsidP="006B6BF6">
            <w:pPr>
              <w:jc w:val="center"/>
              <w:rPr>
                <w:color w:val="000000"/>
                <w:sz w:val="18"/>
                <w:szCs w:val="18"/>
                <w:lang w:val="en-US" w:eastAsia="en-US"/>
              </w:rPr>
            </w:pPr>
          </w:p>
        </w:tc>
        <w:tc>
          <w:tcPr>
            <w:tcW w:w="1440" w:type="dxa"/>
            <w:vMerge/>
            <w:vAlign w:val="center"/>
          </w:tcPr>
          <w:p w:rsidR="006B6BF6" w:rsidRPr="006B6BF6" w:rsidRDefault="006B6BF6" w:rsidP="006B6BF6">
            <w:pPr>
              <w:jc w:val="center"/>
              <w:rPr>
                <w:color w:val="000000"/>
                <w:sz w:val="18"/>
                <w:szCs w:val="18"/>
                <w:lang w:val="en-US" w:eastAsia="en-US"/>
              </w:rPr>
            </w:pPr>
          </w:p>
        </w:tc>
        <w:tc>
          <w:tcPr>
            <w:tcW w:w="1440" w:type="dxa"/>
            <w:vMerge/>
            <w:vAlign w:val="center"/>
          </w:tcPr>
          <w:p w:rsidR="006B6BF6" w:rsidRPr="006B6BF6" w:rsidRDefault="006B6BF6" w:rsidP="006B6BF6">
            <w:pPr>
              <w:jc w:val="center"/>
              <w:rPr>
                <w:color w:val="000000"/>
                <w:sz w:val="18"/>
                <w:szCs w:val="18"/>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1.</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2.</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3.</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4.</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5.</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6.</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7.</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8.</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Height w:val="321"/>
        </w:trPr>
        <w:tc>
          <w:tcPr>
            <w:tcW w:w="5409" w:type="dxa"/>
            <w:gridSpan w:val="4"/>
          </w:tcPr>
          <w:p w:rsidR="006B6BF6" w:rsidRPr="006B6BF6" w:rsidRDefault="006B6BF6" w:rsidP="006B6BF6">
            <w:pPr>
              <w:keepNext/>
              <w:spacing w:before="120" w:after="60"/>
              <w:outlineLvl w:val="3"/>
              <w:rPr>
                <w:b/>
                <w:bCs/>
                <w:color w:val="000000"/>
                <w:lang w:val="ro-RO" w:eastAsia="en-US"/>
              </w:rPr>
            </w:pPr>
            <w:r w:rsidRPr="006B6BF6">
              <w:rPr>
                <w:b/>
                <w:bCs/>
                <w:color w:val="000000"/>
                <w:lang w:val="ro-RO" w:eastAsia="en-US"/>
              </w:rPr>
              <w:t>TOTAL</w:t>
            </w: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bl>
    <w:p w:rsidR="006B6BF6" w:rsidRPr="006B6BF6" w:rsidRDefault="006B6BF6" w:rsidP="006B6BF6">
      <w:pPr>
        <w:autoSpaceDE w:val="0"/>
        <w:autoSpaceDN w:val="0"/>
        <w:adjustRightInd w:val="0"/>
        <w:rPr>
          <w:rFonts w:ascii="Courier New" w:hAnsi="Courier New" w:cs="Courier New"/>
          <w:lang w:val="en-US" w:eastAsia="en-US"/>
        </w:rPr>
      </w:pPr>
    </w:p>
    <w:p w:rsidR="006B6BF6" w:rsidRPr="006B6BF6" w:rsidRDefault="006B6BF6" w:rsidP="006B6BF6">
      <w:pPr>
        <w:autoSpaceDE w:val="0"/>
        <w:autoSpaceDN w:val="0"/>
        <w:adjustRightInd w:val="0"/>
        <w:ind w:firstLine="540"/>
        <w:rPr>
          <w:lang w:val="en-US" w:eastAsia="en-US"/>
        </w:rPr>
      </w:pPr>
    </w:p>
    <w:p w:rsidR="006B6BF6" w:rsidRPr="006B6BF6" w:rsidRDefault="006B6BF6" w:rsidP="006B6BF6">
      <w:pPr>
        <w:autoSpaceDE w:val="0"/>
        <w:autoSpaceDN w:val="0"/>
        <w:adjustRightInd w:val="0"/>
        <w:ind w:firstLine="540"/>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fr-FR" w:eastAsia="en-US"/>
        </w:rPr>
      </w:pPr>
      <w:proofErr w:type="spellStart"/>
      <w:r w:rsidRPr="006B6BF6">
        <w:rPr>
          <w:lang w:val="fr-FR" w:eastAsia="en-US"/>
        </w:rPr>
        <w:lastRenderedPageBreak/>
        <w:t>Aceste</w:t>
      </w:r>
      <w:proofErr w:type="spellEnd"/>
      <w:r w:rsidRPr="006B6BF6">
        <w:rPr>
          <w:lang w:val="fr-FR" w:eastAsia="en-US"/>
        </w:rPr>
        <w:t xml:space="preserve"> date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rezultatul</w:t>
      </w:r>
      <w:proofErr w:type="spellEnd"/>
      <w:r w:rsidRPr="006B6BF6">
        <w:rPr>
          <w:lang w:val="fr-FR" w:eastAsia="en-US"/>
        </w:rPr>
        <w:t xml:space="preserve"> </w:t>
      </w:r>
      <w:proofErr w:type="spellStart"/>
      <w:r w:rsidRPr="006B6BF6">
        <w:rPr>
          <w:lang w:val="fr-FR" w:eastAsia="en-US"/>
        </w:rPr>
        <w:t>unui</w:t>
      </w:r>
      <w:proofErr w:type="spellEnd"/>
      <w:r w:rsidRPr="006B6BF6">
        <w:rPr>
          <w:lang w:val="fr-FR" w:eastAsia="en-US"/>
        </w:rPr>
        <w:t xml:space="preserve"> calcul </w:t>
      </w:r>
      <w:proofErr w:type="spellStart"/>
      <w:r w:rsidRPr="006B6BF6">
        <w:rPr>
          <w:lang w:val="fr-FR" w:eastAsia="en-US"/>
        </w:rPr>
        <w:t>proporţional</w:t>
      </w:r>
      <w:proofErr w:type="spellEnd"/>
      <w:r w:rsidRPr="006B6BF6">
        <w:rPr>
          <w:lang w:val="fr-FR" w:eastAsia="en-US"/>
        </w:rPr>
        <w:t xml:space="preserve"> </w:t>
      </w:r>
      <w:proofErr w:type="spellStart"/>
      <w:r w:rsidRPr="006B6BF6">
        <w:rPr>
          <w:lang w:val="fr-FR" w:eastAsia="en-US"/>
        </w:rPr>
        <w:t>efectuat</w:t>
      </w:r>
      <w:proofErr w:type="spellEnd"/>
      <w:r w:rsidRPr="006B6BF6">
        <w:rPr>
          <w:lang w:val="fr-FR" w:eastAsia="en-US"/>
        </w:rPr>
        <w:t xml:space="preserve"> </w:t>
      </w:r>
      <w:proofErr w:type="spellStart"/>
      <w:r w:rsidRPr="006B6BF6">
        <w:rPr>
          <w:lang w:val="fr-FR" w:eastAsia="en-US"/>
        </w:rPr>
        <w:t>pe</w:t>
      </w:r>
      <w:proofErr w:type="spellEnd"/>
      <w:r w:rsidRPr="006B6BF6">
        <w:rPr>
          <w:lang w:val="fr-FR" w:eastAsia="en-US"/>
        </w:rPr>
        <w:t xml:space="preserve"> </w:t>
      </w:r>
      <w:proofErr w:type="spellStart"/>
      <w:r w:rsidRPr="006B6BF6">
        <w:rPr>
          <w:lang w:val="fr-FR" w:eastAsia="en-US"/>
        </w:rPr>
        <w:t>baza</w:t>
      </w:r>
      <w:proofErr w:type="spellEnd"/>
      <w:r w:rsidRPr="006B6BF6">
        <w:rPr>
          <w:lang w:val="fr-FR" w:eastAsia="en-US"/>
        </w:rPr>
        <w:t xml:space="preserve"> </w:t>
      </w:r>
      <w:proofErr w:type="spellStart"/>
      <w:r w:rsidRPr="006B6BF6">
        <w:rPr>
          <w:lang w:val="fr-FR" w:eastAsia="en-US"/>
        </w:rPr>
        <w:t>fişei</w:t>
      </w:r>
      <w:proofErr w:type="spellEnd"/>
      <w:r w:rsidRPr="006B6BF6">
        <w:rPr>
          <w:lang w:val="fr-FR" w:eastAsia="en-US"/>
        </w:rPr>
        <w:t xml:space="preserve"> de </w:t>
      </w:r>
      <w:proofErr w:type="spellStart"/>
      <w:r w:rsidRPr="006B6BF6">
        <w:rPr>
          <w:lang w:val="fr-FR" w:eastAsia="en-US"/>
        </w:rPr>
        <w:t>parteneriat</w:t>
      </w:r>
      <w:proofErr w:type="spellEnd"/>
      <w:r w:rsidRPr="006B6BF6">
        <w:rPr>
          <w:lang w:val="fr-FR" w:eastAsia="en-US"/>
        </w:rPr>
        <w:t xml:space="preserve">, </w:t>
      </w:r>
      <w:proofErr w:type="spellStart"/>
      <w:r w:rsidRPr="006B6BF6">
        <w:rPr>
          <w:lang w:val="fr-FR" w:eastAsia="en-US"/>
        </w:rPr>
        <w:t>pentru</w:t>
      </w:r>
      <w:proofErr w:type="spellEnd"/>
      <w:r w:rsidRPr="006B6BF6">
        <w:rPr>
          <w:lang w:val="fr-FR" w:eastAsia="en-US"/>
        </w:rPr>
        <w:t xml:space="preserve"> </w:t>
      </w:r>
      <w:proofErr w:type="spellStart"/>
      <w:r w:rsidRPr="006B6BF6">
        <w:rPr>
          <w:lang w:val="fr-FR" w:eastAsia="en-US"/>
        </w:rPr>
        <w:t>fiecare</w:t>
      </w:r>
      <w:proofErr w:type="spellEnd"/>
      <w:r w:rsidRPr="006B6BF6">
        <w:rPr>
          <w:lang w:val="fr-FR" w:eastAsia="en-US"/>
        </w:rPr>
        <w:t xml:space="preserve"> </w:t>
      </w:r>
      <w:proofErr w:type="spellStart"/>
      <w:r w:rsidRPr="006B6BF6">
        <w:rPr>
          <w:lang w:val="fr-FR" w:eastAsia="en-US"/>
        </w:rPr>
        <w:t>întreprindere</w:t>
      </w:r>
      <w:proofErr w:type="spellEnd"/>
      <w:r w:rsidRPr="006B6BF6">
        <w:rPr>
          <w:lang w:val="fr-FR" w:eastAsia="en-US"/>
        </w:rPr>
        <w:t xml:space="preserve"> </w:t>
      </w:r>
      <w:proofErr w:type="spellStart"/>
      <w:r w:rsidRPr="006B6BF6">
        <w:rPr>
          <w:lang w:val="fr-FR" w:eastAsia="en-US"/>
        </w:rPr>
        <w:t>cu</w:t>
      </w:r>
      <w:proofErr w:type="spellEnd"/>
      <w:r w:rsidRPr="006B6BF6">
        <w:rPr>
          <w:lang w:val="fr-FR" w:eastAsia="en-US"/>
        </w:rPr>
        <w:t xml:space="preserve"> care </w:t>
      </w:r>
      <w:proofErr w:type="spellStart"/>
      <w:r w:rsidRPr="006B6BF6">
        <w:rPr>
          <w:lang w:val="fr-FR" w:eastAsia="en-US"/>
        </w:rPr>
        <w:t>întreprinderea</w:t>
      </w:r>
      <w:proofErr w:type="spellEnd"/>
      <w:r w:rsidRPr="006B6BF6">
        <w:rPr>
          <w:lang w:val="fr-FR" w:eastAsia="en-US"/>
        </w:rPr>
        <w:t xml:space="preserve"> </w:t>
      </w:r>
      <w:proofErr w:type="spellStart"/>
      <w:r w:rsidRPr="006B6BF6">
        <w:rPr>
          <w:lang w:val="fr-FR" w:eastAsia="en-US"/>
        </w:rPr>
        <w:t>solicitantă</w:t>
      </w:r>
      <w:proofErr w:type="spellEnd"/>
      <w:r w:rsidRPr="006B6BF6">
        <w:rPr>
          <w:lang w:val="fr-FR" w:eastAsia="en-US"/>
        </w:rPr>
        <w:t xml:space="preserve"> este direct </w:t>
      </w:r>
      <w:proofErr w:type="spellStart"/>
      <w:r w:rsidRPr="006B6BF6">
        <w:rPr>
          <w:lang w:val="fr-FR" w:eastAsia="en-US"/>
        </w:rPr>
        <w:t>sau</w:t>
      </w:r>
      <w:proofErr w:type="spellEnd"/>
      <w:r w:rsidRPr="006B6BF6">
        <w:rPr>
          <w:lang w:val="fr-FR" w:eastAsia="en-US"/>
        </w:rPr>
        <w:t xml:space="preserve"> indirect </w:t>
      </w:r>
      <w:proofErr w:type="spellStart"/>
      <w:r w:rsidRPr="006B6BF6">
        <w:rPr>
          <w:lang w:val="fr-FR" w:eastAsia="en-US"/>
        </w:rPr>
        <w:t>parteneră</w:t>
      </w:r>
      <w:proofErr w:type="spellEnd"/>
      <w:r w:rsidRPr="006B6BF6">
        <w:rPr>
          <w:lang w:val="fr-FR" w:eastAsia="en-US"/>
        </w:rPr>
        <w:t>.</w:t>
      </w:r>
    </w:p>
    <w:p w:rsidR="006B6BF6" w:rsidRPr="006B6BF6" w:rsidRDefault="006B6BF6" w:rsidP="006B6BF6">
      <w:pPr>
        <w:autoSpaceDE w:val="0"/>
        <w:autoSpaceDN w:val="0"/>
        <w:adjustRightInd w:val="0"/>
        <w:ind w:firstLine="540"/>
        <w:jc w:val="both"/>
        <w:rPr>
          <w:lang w:val="it-IT" w:eastAsia="en-US"/>
        </w:rPr>
      </w:pPr>
      <w:r w:rsidRPr="006B6BF6">
        <w:rPr>
          <w:lang w:val="it-IT" w:eastAsia="en-US"/>
        </w:rPr>
        <w:t>Datele introduse în secţiunea "Total" vor fi introduse la pct. 2 din tabelul "Calculul pentru tipurile de întreprinderi partenere sau legate" (referitor la întreprinderile partenere).</w:t>
      </w:r>
    </w:p>
    <w:p w:rsidR="006B6BF6" w:rsidRPr="006B6BF6" w:rsidRDefault="006B6BF6" w:rsidP="006B6BF6">
      <w:pPr>
        <w:autoSpaceDE w:val="0"/>
        <w:autoSpaceDN w:val="0"/>
        <w:adjustRightInd w:val="0"/>
        <w:ind w:firstLine="540"/>
        <w:jc w:val="both"/>
        <w:rPr>
          <w:lang w:val="it-IT" w:eastAsia="en-US"/>
        </w:rPr>
      </w:pPr>
      <w:r w:rsidRPr="006B6BF6">
        <w:rPr>
          <w:lang w:val="it-IT"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ind w:firstLine="540"/>
        <w:jc w:val="center"/>
        <w:rPr>
          <w:i/>
          <w:sz w:val="24"/>
          <w:szCs w:val="24"/>
          <w:lang w:val="it-IT" w:eastAsia="en-US"/>
        </w:rPr>
      </w:pPr>
      <w:r w:rsidRPr="006B6BF6">
        <w:rPr>
          <w:i/>
          <w:sz w:val="24"/>
          <w:szCs w:val="24"/>
          <w:lang w:val="it-IT" w:eastAsia="en-US"/>
        </w:rPr>
        <w:t>SECŢIUNEA B</w:t>
      </w:r>
    </w:p>
    <w:p w:rsidR="006B6BF6" w:rsidRPr="006B6BF6" w:rsidRDefault="006B6BF6" w:rsidP="006B6BF6">
      <w:pPr>
        <w:autoSpaceDE w:val="0"/>
        <w:autoSpaceDN w:val="0"/>
        <w:adjustRightInd w:val="0"/>
        <w:ind w:firstLine="540"/>
        <w:jc w:val="center"/>
        <w:rPr>
          <w:b/>
          <w:sz w:val="24"/>
          <w:szCs w:val="24"/>
          <w:lang w:val="it-IT" w:eastAsia="en-US"/>
        </w:rPr>
      </w:pPr>
      <w:r w:rsidRPr="006B6BF6">
        <w:rPr>
          <w:b/>
          <w:i/>
          <w:sz w:val="24"/>
          <w:szCs w:val="24"/>
          <w:lang w:val="it-IT" w:eastAsia="en-US"/>
        </w:rPr>
        <w:t>Întreprinderi legate</w:t>
      </w:r>
    </w:p>
    <w:p w:rsidR="006B6BF6" w:rsidRPr="006B6BF6" w:rsidRDefault="006B6BF6" w:rsidP="006B6BF6">
      <w:pPr>
        <w:autoSpaceDE w:val="0"/>
        <w:autoSpaceDN w:val="0"/>
        <w:adjustRightInd w:val="0"/>
        <w:ind w:firstLine="540"/>
        <w:jc w:val="both"/>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1. Determinarea situaţiei aplicabile întreprinderii care solicită încadrarea în categoria întreprinderilor mici şi mijlocii</w:t>
      </w:r>
    </w:p>
    <w:p w:rsidR="006B6BF6" w:rsidRPr="006B6BF6" w:rsidRDefault="006B6BF6" w:rsidP="006B6BF6">
      <w:pPr>
        <w:autoSpaceDE w:val="0"/>
        <w:autoSpaceDN w:val="0"/>
        <w:adjustRightInd w:val="0"/>
        <w:ind w:firstLine="540"/>
        <w:jc w:val="both"/>
        <w:rPr>
          <w:sz w:val="24"/>
          <w:szCs w:val="24"/>
          <w:lang w:val="it-IT" w:eastAsia="en-US"/>
        </w:rPr>
      </w:pPr>
      <w:r w:rsidRPr="006B6BF6">
        <w:rPr>
          <w:b/>
          <w:sz w:val="24"/>
          <w:szCs w:val="24"/>
          <w:lang w:val="en-US" w:eastAsia="en-US"/>
        </w:rPr>
        <w:sym w:font="Symbol" w:char="F07F"/>
      </w:r>
      <w:r w:rsidRPr="006B6BF6">
        <w:rPr>
          <w:b/>
          <w:sz w:val="24"/>
          <w:szCs w:val="24"/>
          <w:lang w:val="it-IT" w:eastAsia="en-US"/>
        </w:rPr>
        <w:t xml:space="preserve"> </w:t>
      </w:r>
      <w:r w:rsidRPr="006B6BF6">
        <w:rPr>
          <w:sz w:val="24"/>
          <w:szCs w:val="24"/>
          <w:lang w:val="it-IT" w:eastAsia="en-US"/>
        </w:rPr>
        <w:t>Cazul 1: Întreprinderea solicitantă ţine situaţii financiare anuale consolidate sau este inclusă în situaţiile financiare anuale consolidate ale unei alte întreprinderi (tabelul B1).</w:t>
      </w:r>
    </w:p>
    <w:p w:rsidR="006B6BF6" w:rsidRPr="006B6BF6" w:rsidRDefault="006B6BF6" w:rsidP="006B6BF6">
      <w:pPr>
        <w:autoSpaceDE w:val="0"/>
        <w:autoSpaceDN w:val="0"/>
        <w:adjustRightInd w:val="0"/>
        <w:ind w:firstLine="540"/>
        <w:jc w:val="both"/>
        <w:rPr>
          <w:sz w:val="24"/>
          <w:szCs w:val="24"/>
          <w:lang w:val="it-IT" w:eastAsia="en-US"/>
        </w:rPr>
      </w:pPr>
      <w:r w:rsidRPr="006B6BF6">
        <w:rPr>
          <w:b/>
          <w:sz w:val="24"/>
          <w:szCs w:val="24"/>
          <w:lang w:val="en-US" w:eastAsia="en-US"/>
        </w:rPr>
        <w:sym w:font="Symbol" w:char="F07F"/>
      </w:r>
      <w:r w:rsidRPr="006B6BF6">
        <w:rPr>
          <w:b/>
          <w:sz w:val="24"/>
          <w:szCs w:val="24"/>
          <w:lang w:val="it-IT" w:eastAsia="en-US"/>
        </w:rPr>
        <w:t xml:space="preserve"> </w:t>
      </w:r>
      <w:r w:rsidRPr="006B6BF6">
        <w:rPr>
          <w:sz w:val="24"/>
          <w:szCs w:val="24"/>
          <w:lang w:val="it-IT" w:eastAsia="en-US"/>
        </w:rPr>
        <w:t>Cazul 2: Întreprinderea solicitantă sau una ori mai multe întreprinderi legate nu întocmeşte/întocmesc ori nu este/nu sunt inclusă/incluse în situaţiile financiare anuale consolidate (tabelul B2).</w:t>
      </w:r>
    </w:p>
    <w:p w:rsidR="006B6BF6" w:rsidRPr="006B6BF6" w:rsidRDefault="006B6BF6" w:rsidP="006B6BF6">
      <w:pPr>
        <w:autoSpaceDE w:val="0"/>
        <w:autoSpaceDN w:val="0"/>
        <w:adjustRightInd w:val="0"/>
        <w:ind w:firstLine="540"/>
        <w:jc w:val="both"/>
        <w:rPr>
          <w:sz w:val="24"/>
          <w:szCs w:val="24"/>
          <w:lang w:val="it-IT" w:eastAsia="en-US"/>
        </w:rPr>
      </w:pPr>
    </w:p>
    <w:p w:rsidR="006B6BF6" w:rsidRPr="006B6BF6" w:rsidRDefault="006B6BF6" w:rsidP="006B6BF6">
      <w:pPr>
        <w:autoSpaceDE w:val="0"/>
        <w:autoSpaceDN w:val="0"/>
        <w:adjustRightInd w:val="0"/>
        <w:ind w:firstLine="600"/>
        <w:jc w:val="both"/>
        <w:rPr>
          <w:lang w:val="it-IT" w:eastAsia="en-US"/>
        </w:rPr>
      </w:pPr>
      <w:r w:rsidRPr="006B6BF6">
        <w:rPr>
          <w:lang w:val="it-IT" w:eastAsia="en-US"/>
        </w:rPr>
        <w:t>NOTĂ:</w:t>
      </w:r>
    </w:p>
    <w:p w:rsidR="006B6BF6" w:rsidRPr="006B6BF6" w:rsidRDefault="006B6BF6" w:rsidP="006B6BF6">
      <w:pPr>
        <w:autoSpaceDE w:val="0"/>
        <w:autoSpaceDN w:val="0"/>
        <w:adjustRightInd w:val="0"/>
        <w:ind w:firstLine="600"/>
        <w:jc w:val="both"/>
        <w:rPr>
          <w:lang w:val="it-IT" w:eastAsia="en-US"/>
        </w:rPr>
      </w:pPr>
      <w:r w:rsidRPr="006B6BF6">
        <w:rPr>
          <w:lang w:val="it-IT"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6B6BF6">
        <w:rPr>
          <w:vertAlign w:val="superscript"/>
          <w:lang w:val="en-US" w:eastAsia="en-US"/>
        </w:rPr>
        <w:footnoteReference w:id="15"/>
      </w:r>
      <w:r w:rsidRPr="006B6BF6">
        <w:rPr>
          <w:lang w:val="it-IT" w:eastAsia="en-US"/>
        </w:rPr>
        <w:t>.</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2. Metode de calcul pentru fiecare caz</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Cazul 1: Situaţiile financiare anuale consolidate reprezintă baza de calcul. Se va completa tabelul B1 de mai jos.</w:t>
      </w:r>
    </w:p>
    <w:p w:rsidR="006B6BF6" w:rsidRPr="006B6BF6" w:rsidRDefault="006B6BF6" w:rsidP="006B6BF6">
      <w:pPr>
        <w:spacing w:before="120" w:after="60"/>
        <w:jc w:val="right"/>
        <w:outlineLvl w:val="4"/>
        <w:rPr>
          <w:bCs/>
          <w:iCs/>
          <w:color w:val="000000"/>
          <w:sz w:val="24"/>
          <w:szCs w:val="24"/>
          <w:lang w:val="ro-RO" w:eastAsia="en-US"/>
        </w:rPr>
      </w:pPr>
      <w:r w:rsidRPr="006B6BF6">
        <w:rPr>
          <w:bCs/>
          <w:iCs/>
          <w:color w:val="000000"/>
          <w:sz w:val="24"/>
          <w:szCs w:val="24"/>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561118" w:rsidTr="008233A1">
        <w:tc>
          <w:tcPr>
            <w:tcW w:w="2399" w:type="dxa"/>
            <w:tcBorders>
              <w:top w:val="nil"/>
              <w:left w:val="nil"/>
            </w:tcBorders>
          </w:tcPr>
          <w:p w:rsidR="006B6BF6" w:rsidRPr="006B6BF6" w:rsidRDefault="006B6BF6" w:rsidP="006B6BF6">
            <w:pPr>
              <w:autoSpaceDE w:val="0"/>
              <w:autoSpaceDN w:val="0"/>
              <w:adjustRightInd w:val="0"/>
              <w:rPr>
                <w:b/>
                <w:bCs/>
                <w:color w:val="000000"/>
                <w:lang w:val="en-US" w:eastAsia="en-US"/>
              </w:rPr>
            </w:pPr>
          </w:p>
        </w:tc>
        <w:tc>
          <w:tcPr>
            <w:tcW w:w="2400" w:type="dxa"/>
            <w:vAlign w:val="center"/>
          </w:tcPr>
          <w:p w:rsidR="006B6BF6" w:rsidRPr="006B6BF6" w:rsidRDefault="006B6BF6" w:rsidP="006B6BF6">
            <w:pPr>
              <w:autoSpaceDE w:val="0"/>
              <w:autoSpaceDN w:val="0"/>
              <w:adjustRightInd w:val="0"/>
              <w:jc w:val="center"/>
              <w:rPr>
                <w:bCs/>
                <w:color w:val="000000"/>
                <w:vertAlign w:val="superscript"/>
                <w:lang w:val="pt-BR" w:eastAsia="en-US"/>
              </w:rPr>
            </w:pPr>
            <w:r w:rsidRPr="006B6BF6">
              <w:rPr>
                <w:bCs/>
                <w:color w:val="000000"/>
                <w:lang w:val="pt-BR" w:eastAsia="en-US"/>
              </w:rPr>
              <w:t>Numărul mediu anual de salariaţi</w:t>
            </w:r>
            <w:r w:rsidRPr="006B6BF6">
              <w:rPr>
                <w:bCs/>
                <w:color w:val="000000"/>
                <w:vertAlign w:val="superscript"/>
                <w:lang w:val="en-US" w:eastAsia="en-US"/>
              </w:rPr>
              <w:footnoteReference w:id="16"/>
            </w: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Cifra de afaceri anuală netă </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00"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 xml:space="preserve">(mii lei/mii </w:t>
            </w:r>
            <w:r w:rsidRPr="006B6BF6">
              <w:rPr>
                <w:bCs/>
                <w:color w:val="000000"/>
                <w:lang w:val="pt-BR" w:eastAsia="en-US"/>
              </w:rPr>
              <w:t>euro</w:t>
            </w:r>
            <w:r w:rsidRPr="006B6BF6">
              <w:rPr>
                <w:bCs/>
                <w:color w:val="000000"/>
                <w:lang w:val="fr-FR" w:eastAsia="en-US"/>
              </w:rPr>
              <w:t>)</w:t>
            </w:r>
          </w:p>
        </w:tc>
      </w:tr>
      <w:tr w:rsidR="006B6BF6" w:rsidRPr="006B6BF6" w:rsidTr="008233A1">
        <w:tc>
          <w:tcPr>
            <w:tcW w:w="2399" w:type="dxa"/>
          </w:tcPr>
          <w:p w:rsidR="006B6BF6" w:rsidRPr="006B6BF6" w:rsidRDefault="006B6BF6" w:rsidP="006B6BF6">
            <w:pPr>
              <w:keepNext/>
              <w:outlineLvl w:val="0"/>
              <w:rPr>
                <w:lang w:val="ro-RO" w:eastAsia="en-US"/>
              </w:rPr>
            </w:pPr>
            <w:r w:rsidRPr="006B6BF6">
              <w:rPr>
                <w:lang w:val="ro-RO" w:eastAsia="en-US"/>
              </w:rPr>
              <w:t>TOTAL</w:t>
            </w: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rPr>
          <w:color w:val="000000"/>
          <w:sz w:val="24"/>
          <w:szCs w:val="24"/>
          <w:lang w:val="en-US"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Datele introduse în secţiunea "Total" din tabelul de mai sus se vor introduce la pct. 1 din tabelul "Calculul pentru tipurile de întreprinderi</w:t>
      </w:r>
      <w:r w:rsidRPr="006B6BF6">
        <w:rPr>
          <w:lang w:val="it-IT" w:eastAsia="en-US"/>
        </w:rPr>
        <w:t xml:space="preserve"> </w:t>
      </w:r>
      <w:r w:rsidRPr="006B6BF6">
        <w:rPr>
          <w:sz w:val="24"/>
          <w:szCs w:val="24"/>
          <w:lang w:val="it-IT" w:eastAsia="en-US"/>
        </w:rPr>
        <w:t>partenere sau legate".</w:t>
      </w:r>
    </w:p>
    <w:p w:rsidR="006B6BF6" w:rsidRPr="006B6BF6" w:rsidRDefault="006B6BF6" w:rsidP="006B6BF6">
      <w:pPr>
        <w:autoSpaceDE w:val="0"/>
        <w:autoSpaceDN w:val="0"/>
        <w:adjustRightInd w:val="0"/>
        <w:rPr>
          <w:sz w:val="24"/>
          <w:szCs w:val="24"/>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6B6BF6" w:rsidRPr="006B6BF6" w:rsidTr="008233A1">
        <w:trPr>
          <w:cantSplit/>
        </w:trPr>
        <w:tc>
          <w:tcPr>
            <w:tcW w:w="9779" w:type="dxa"/>
            <w:gridSpan w:val="4"/>
            <w:vAlign w:val="center"/>
          </w:tcPr>
          <w:p w:rsidR="006B6BF6" w:rsidRPr="006B6BF6" w:rsidRDefault="006B6BF6" w:rsidP="006B6BF6">
            <w:pPr>
              <w:jc w:val="center"/>
              <w:outlineLvl w:val="4"/>
              <w:rPr>
                <w:bCs/>
                <w:iCs/>
                <w:color w:val="000000"/>
                <w:lang w:val="ro-RO" w:eastAsia="en-US"/>
              </w:rPr>
            </w:pPr>
            <w:r w:rsidRPr="006B6BF6">
              <w:rPr>
                <w:bCs/>
                <w:iCs/>
                <w:color w:val="000000"/>
                <w:lang w:val="ro-RO" w:eastAsia="en-US"/>
              </w:rPr>
              <w:t>Identificarea întreprinderilor incluse prin consolidare</w:t>
            </w:r>
          </w:p>
        </w:tc>
      </w:tr>
      <w:tr w:rsidR="006B6BF6" w:rsidRPr="006B6BF6" w:rsidTr="008233A1">
        <w:tc>
          <w:tcPr>
            <w:tcW w:w="2444"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Întreprinderea</w:t>
            </w:r>
            <w:proofErr w:type="spellEnd"/>
            <w:r w:rsidRPr="006B6BF6">
              <w:rPr>
                <w:bCs/>
                <w:color w:val="000000"/>
                <w:lang w:val="en-US" w:eastAsia="en-US"/>
              </w:rPr>
              <w:t xml:space="preserve"> </w:t>
            </w:r>
            <w:proofErr w:type="spellStart"/>
            <w:r w:rsidRPr="006B6BF6">
              <w:rPr>
                <w:bCs/>
                <w:color w:val="000000"/>
                <w:lang w:val="en-US" w:eastAsia="en-US"/>
              </w:rPr>
              <w:t>legată</w:t>
            </w:r>
            <w:proofErr w:type="spellEnd"/>
          </w:p>
          <w:p w:rsidR="006B6BF6" w:rsidRPr="006B6BF6" w:rsidRDefault="006B6BF6" w:rsidP="006B6BF6">
            <w:pPr>
              <w:autoSpaceDE w:val="0"/>
              <w:autoSpaceDN w:val="0"/>
              <w:adjustRightInd w:val="0"/>
              <w:jc w:val="center"/>
              <w:rPr>
                <w:bCs/>
                <w:color w:val="000000"/>
                <w:lang w:val="en-US" w:eastAsia="en-US"/>
              </w:rPr>
            </w:pPr>
            <w:r w:rsidRPr="006B6BF6">
              <w:rPr>
                <w:bCs/>
                <w:color w:val="000000"/>
                <w:lang w:val="en-US" w:eastAsia="en-US"/>
              </w:rPr>
              <w:t>(</w:t>
            </w:r>
            <w:proofErr w:type="spellStart"/>
            <w:r w:rsidRPr="006B6BF6">
              <w:rPr>
                <w:bCs/>
                <w:color w:val="000000"/>
                <w:lang w:val="en-US" w:eastAsia="en-US"/>
              </w:rPr>
              <w:t>denumire</w:t>
            </w:r>
            <w:proofErr w:type="spellEnd"/>
            <w:r w:rsidRPr="006B6BF6">
              <w:rPr>
                <w:bCs/>
                <w:color w:val="000000"/>
                <w:lang w:val="en-US" w:eastAsia="en-US"/>
              </w:rPr>
              <w:t xml:space="preserve">/date de </w:t>
            </w:r>
            <w:proofErr w:type="spellStart"/>
            <w:r w:rsidRPr="006B6BF6">
              <w:rPr>
                <w:bCs/>
                <w:color w:val="000000"/>
                <w:lang w:val="en-US" w:eastAsia="en-US"/>
              </w:rPr>
              <w:t>identificare</w:t>
            </w:r>
            <w:proofErr w:type="spellEnd"/>
            <w:r w:rsidRPr="006B6BF6">
              <w:rPr>
                <w:bCs/>
                <w:color w:val="000000"/>
                <w:lang w:val="en-US" w:eastAsia="en-US"/>
              </w:rPr>
              <w:t>)</w:t>
            </w:r>
          </w:p>
        </w:tc>
        <w:tc>
          <w:tcPr>
            <w:tcW w:w="2445"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Adresa</w:t>
            </w:r>
            <w:proofErr w:type="spellEnd"/>
            <w:r w:rsidRPr="006B6BF6">
              <w:rPr>
                <w:bCs/>
                <w:color w:val="000000"/>
                <w:lang w:val="en-US" w:eastAsia="en-US"/>
              </w:rPr>
              <w:t xml:space="preserve"> </w:t>
            </w:r>
            <w:proofErr w:type="spellStart"/>
            <w:r w:rsidRPr="006B6BF6">
              <w:rPr>
                <w:bCs/>
                <w:color w:val="000000"/>
                <w:lang w:val="en-US" w:eastAsia="en-US"/>
              </w:rPr>
              <w:t>sediului</w:t>
            </w:r>
            <w:proofErr w:type="spellEnd"/>
            <w:r w:rsidRPr="006B6BF6">
              <w:rPr>
                <w:bCs/>
                <w:color w:val="000000"/>
                <w:lang w:val="en-US" w:eastAsia="en-US"/>
              </w:rPr>
              <w:t xml:space="preserve"> social</w:t>
            </w:r>
          </w:p>
        </w:tc>
        <w:tc>
          <w:tcPr>
            <w:tcW w:w="2445" w:type="dxa"/>
            <w:vAlign w:val="center"/>
          </w:tcPr>
          <w:p w:rsidR="006B6BF6" w:rsidRPr="006B6BF6" w:rsidRDefault="006B6BF6" w:rsidP="006B6BF6">
            <w:pPr>
              <w:autoSpaceDE w:val="0"/>
              <w:autoSpaceDN w:val="0"/>
              <w:adjustRightInd w:val="0"/>
              <w:jc w:val="center"/>
              <w:rPr>
                <w:bCs/>
                <w:color w:val="000000"/>
                <w:lang w:val="en-US" w:eastAsia="en-US"/>
              </w:rPr>
            </w:pPr>
            <w:r w:rsidRPr="006B6BF6">
              <w:rPr>
                <w:bCs/>
                <w:color w:val="000000"/>
                <w:lang w:val="en-US" w:eastAsia="en-US"/>
              </w:rPr>
              <w:t xml:space="preserve">Cod </w:t>
            </w:r>
            <w:proofErr w:type="spellStart"/>
            <w:r w:rsidRPr="006B6BF6">
              <w:rPr>
                <w:bCs/>
                <w:color w:val="000000"/>
                <w:lang w:val="en-US" w:eastAsia="en-US"/>
              </w:rPr>
              <w:t>unic</w:t>
            </w:r>
            <w:proofErr w:type="spellEnd"/>
            <w:r w:rsidRPr="006B6BF6">
              <w:rPr>
                <w:bCs/>
                <w:color w:val="000000"/>
                <w:lang w:val="en-US" w:eastAsia="en-US"/>
              </w:rPr>
              <w:t xml:space="preserve"> de </w:t>
            </w:r>
            <w:proofErr w:type="spellStart"/>
            <w:r w:rsidRPr="006B6BF6">
              <w:rPr>
                <w:bCs/>
                <w:color w:val="000000"/>
                <w:lang w:val="en-US" w:eastAsia="en-US"/>
              </w:rPr>
              <w:t>înregistrare</w:t>
            </w:r>
            <w:proofErr w:type="spellEnd"/>
          </w:p>
        </w:tc>
        <w:tc>
          <w:tcPr>
            <w:tcW w:w="2445"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Numele</w:t>
            </w:r>
            <w:proofErr w:type="spellEnd"/>
            <w:r w:rsidRPr="006B6BF6">
              <w:rPr>
                <w:bCs/>
                <w:color w:val="000000"/>
                <w:lang w:val="en-US" w:eastAsia="en-US"/>
              </w:rPr>
              <w:t xml:space="preserve"> </w:t>
            </w:r>
            <w:proofErr w:type="spellStart"/>
            <w:r w:rsidRPr="006B6BF6">
              <w:rPr>
                <w:bCs/>
                <w:color w:val="000000"/>
                <w:lang w:val="en-US" w:eastAsia="en-US"/>
              </w:rPr>
              <w:t>şi</w:t>
            </w:r>
            <w:proofErr w:type="spellEnd"/>
            <w:r w:rsidRPr="006B6BF6">
              <w:rPr>
                <w:bCs/>
                <w:color w:val="000000"/>
                <w:lang w:val="en-US" w:eastAsia="en-US"/>
              </w:rPr>
              <w:t xml:space="preserve"> </w:t>
            </w:r>
            <w:proofErr w:type="spellStart"/>
            <w:r w:rsidRPr="006B6BF6">
              <w:rPr>
                <w:bCs/>
                <w:color w:val="000000"/>
                <w:lang w:val="en-US" w:eastAsia="en-US"/>
              </w:rPr>
              <w:t>prenumele</w:t>
            </w:r>
            <w:proofErr w:type="spellEnd"/>
            <w:r w:rsidRPr="006B6BF6">
              <w:rPr>
                <w:bCs/>
                <w:color w:val="000000"/>
                <w:lang w:val="en-US" w:eastAsia="en-US"/>
              </w:rPr>
              <w:t xml:space="preserve"> </w:t>
            </w:r>
            <w:proofErr w:type="spellStart"/>
            <w:r w:rsidRPr="006B6BF6">
              <w:rPr>
                <w:bCs/>
                <w:color w:val="000000"/>
                <w:lang w:val="en-US" w:eastAsia="en-US"/>
              </w:rPr>
              <w:t>preşedintelui</w:t>
            </w:r>
            <w:proofErr w:type="spellEnd"/>
            <w:r w:rsidRPr="006B6BF6">
              <w:rPr>
                <w:bCs/>
                <w:color w:val="000000"/>
                <w:lang w:val="en-US" w:eastAsia="en-US"/>
              </w:rPr>
              <w:t xml:space="preserve"> </w:t>
            </w:r>
            <w:proofErr w:type="spellStart"/>
            <w:r w:rsidRPr="006B6BF6">
              <w:rPr>
                <w:bCs/>
                <w:color w:val="000000"/>
                <w:lang w:val="en-US" w:eastAsia="en-US"/>
              </w:rPr>
              <w:t>consiliului</w:t>
            </w:r>
            <w:proofErr w:type="spellEnd"/>
            <w:r w:rsidRPr="006B6BF6">
              <w:rPr>
                <w:bCs/>
                <w:color w:val="000000"/>
                <w:lang w:val="en-US" w:eastAsia="en-US"/>
              </w:rPr>
              <w:t xml:space="preserve"> de </w:t>
            </w:r>
            <w:proofErr w:type="spellStart"/>
            <w:r w:rsidRPr="006B6BF6">
              <w:rPr>
                <w:bCs/>
                <w:color w:val="000000"/>
                <w:lang w:val="en-US" w:eastAsia="en-US"/>
              </w:rPr>
              <w:t>administraţie</w:t>
            </w:r>
            <w:proofErr w:type="spellEnd"/>
            <w:r w:rsidRPr="006B6BF6">
              <w:rPr>
                <w:bCs/>
                <w:color w:val="000000"/>
                <w:lang w:val="en-US" w:eastAsia="en-US"/>
              </w:rPr>
              <w:t xml:space="preserve">, director general </w:t>
            </w:r>
            <w:proofErr w:type="spellStart"/>
            <w:r w:rsidRPr="006B6BF6">
              <w:rPr>
                <w:bCs/>
                <w:color w:val="000000"/>
                <w:lang w:val="en-US" w:eastAsia="en-US"/>
              </w:rPr>
              <w:t>sau</w:t>
            </w:r>
            <w:proofErr w:type="spellEnd"/>
            <w:r w:rsidRPr="006B6BF6">
              <w:rPr>
                <w:bCs/>
                <w:color w:val="000000"/>
                <w:lang w:val="en-US" w:eastAsia="en-US"/>
              </w:rPr>
              <w:t xml:space="preserve"> </w:t>
            </w:r>
            <w:proofErr w:type="spellStart"/>
            <w:r w:rsidRPr="006B6BF6">
              <w:rPr>
                <w:bCs/>
                <w:color w:val="000000"/>
                <w:lang w:val="en-US" w:eastAsia="en-US"/>
              </w:rPr>
              <w:t>echivalent</w:t>
            </w:r>
            <w:proofErr w:type="spellEnd"/>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A.</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B.</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C.</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D.</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E.</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bl>
    <w:p w:rsidR="006B6BF6" w:rsidRPr="006B6BF6" w:rsidRDefault="006B6BF6" w:rsidP="006B6BF6">
      <w:pPr>
        <w:autoSpaceDE w:val="0"/>
        <w:autoSpaceDN w:val="0"/>
        <w:adjustRightInd w:val="0"/>
        <w:rPr>
          <w:lang w:val="en-US" w:eastAsia="en-US"/>
        </w:rPr>
      </w:pPr>
    </w:p>
    <w:p w:rsidR="006B6BF6" w:rsidRPr="006B6BF6" w:rsidRDefault="006B6BF6" w:rsidP="006B6BF6">
      <w:pPr>
        <w:autoSpaceDE w:val="0"/>
        <w:autoSpaceDN w:val="0"/>
        <w:adjustRightInd w:val="0"/>
        <w:ind w:firstLine="540"/>
        <w:jc w:val="both"/>
        <w:rPr>
          <w:lang w:val="en-US" w:eastAsia="en-US"/>
        </w:rPr>
      </w:pPr>
    </w:p>
    <w:p w:rsidR="006B6BF6" w:rsidRPr="006B6BF6" w:rsidRDefault="006B6BF6" w:rsidP="006B6BF6">
      <w:pPr>
        <w:autoSpaceDE w:val="0"/>
        <w:autoSpaceDN w:val="0"/>
        <w:adjustRightInd w:val="0"/>
        <w:ind w:firstLine="540"/>
        <w:jc w:val="both"/>
        <w:rPr>
          <w:lang w:val="en-US" w:eastAsia="en-US"/>
        </w:rPr>
      </w:pPr>
    </w:p>
    <w:p w:rsidR="006B6BF6" w:rsidRPr="006B6BF6" w:rsidRDefault="006B6BF6" w:rsidP="006B6BF6">
      <w:pPr>
        <w:autoSpaceDE w:val="0"/>
        <w:autoSpaceDN w:val="0"/>
        <w:adjustRightInd w:val="0"/>
        <w:ind w:firstLine="540"/>
        <w:jc w:val="both"/>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it-IT" w:eastAsia="en-US"/>
        </w:rPr>
      </w:pPr>
      <w:proofErr w:type="spellStart"/>
      <w:r w:rsidRPr="006B6BF6">
        <w:rPr>
          <w:lang w:val="fr-FR" w:eastAsia="en-US"/>
        </w:rPr>
        <w:lastRenderedPageBreak/>
        <w:t>Întreprinderile</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ale</w:t>
      </w:r>
      <w:proofErr w:type="spellEnd"/>
      <w:r w:rsidRPr="006B6BF6">
        <w:rPr>
          <w:lang w:val="fr-FR" w:eastAsia="en-US"/>
        </w:rPr>
        <w:t xml:space="preserve"> </w:t>
      </w:r>
      <w:proofErr w:type="spellStart"/>
      <w:r w:rsidRPr="006B6BF6">
        <w:rPr>
          <w:lang w:val="fr-FR" w:eastAsia="en-US"/>
        </w:rPr>
        <w:t>unei</w:t>
      </w:r>
      <w:proofErr w:type="spellEnd"/>
      <w:r w:rsidRPr="006B6BF6">
        <w:rPr>
          <w:lang w:val="fr-FR" w:eastAsia="en-US"/>
        </w:rPr>
        <w:t xml:space="preserve"> </w:t>
      </w:r>
      <w:proofErr w:type="spellStart"/>
      <w:r w:rsidRPr="006B6BF6">
        <w:rPr>
          <w:lang w:val="fr-FR" w:eastAsia="en-US"/>
        </w:rPr>
        <w:t>întreprinderi</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care nu au </w:t>
      </w:r>
      <w:proofErr w:type="spellStart"/>
      <w:r w:rsidRPr="006B6BF6">
        <w:rPr>
          <w:lang w:val="fr-FR" w:eastAsia="en-US"/>
        </w:rPr>
        <w:t>fost</w:t>
      </w:r>
      <w:proofErr w:type="spellEnd"/>
      <w:r w:rsidRPr="006B6BF6">
        <w:rPr>
          <w:lang w:val="fr-FR" w:eastAsia="en-US"/>
        </w:rPr>
        <w:t xml:space="preserve"> </w:t>
      </w:r>
      <w:proofErr w:type="spellStart"/>
      <w:r w:rsidRPr="006B6BF6">
        <w:rPr>
          <w:lang w:val="fr-FR" w:eastAsia="en-US"/>
        </w:rPr>
        <w:t>încă</w:t>
      </w:r>
      <w:proofErr w:type="spellEnd"/>
      <w:r w:rsidRPr="006B6BF6">
        <w:rPr>
          <w:lang w:val="fr-FR" w:eastAsia="en-US"/>
        </w:rPr>
        <w:t xml:space="preserve"> incluse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situaţiile</w:t>
      </w:r>
      <w:proofErr w:type="spellEnd"/>
      <w:r w:rsidRPr="006B6BF6">
        <w:rPr>
          <w:lang w:val="fr-FR" w:eastAsia="en-US"/>
        </w:rPr>
        <w:t xml:space="preserve"> </w:t>
      </w:r>
      <w:proofErr w:type="spellStart"/>
      <w:r w:rsidRPr="006B6BF6">
        <w:rPr>
          <w:lang w:val="fr-FR" w:eastAsia="en-US"/>
        </w:rPr>
        <w:t>financiare</w:t>
      </w:r>
      <w:proofErr w:type="spellEnd"/>
      <w:r w:rsidRPr="006B6BF6">
        <w:rPr>
          <w:lang w:val="fr-FR" w:eastAsia="en-US"/>
        </w:rPr>
        <w:t xml:space="preserve"> </w:t>
      </w:r>
      <w:proofErr w:type="spellStart"/>
      <w:r w:rsidRPr="006B6BF6">
        <w:rPr>
          <w:lang w:val="fr-FR" w:eastAsia="en-US"/>
        </w:rPr>
        <w:t>anuale</w:t>
      </w:r>
      <w:proofErr w:type="spellEnd"/>
      <w:r w:rsidRPr="006B6BF6">
        <w:rPr>
          <w:lang w:val="fr-FR" w:eastAsia="en-US"/>
        </w:rPr>
        <w:t xml:space="preserve"> </w:t>
      </w:r>
      <w:proofErr w:type="spellStart"/>
      <w:r w:rsidRPr="006B6BF6">
        <w:rPr>
          <w:lang w:val="fr-FR" w:eastAsia="en-US"/>
        </w:rPr>
        <w:t>consolidate</w:t>
      </w:r>
      <w:proofErr w:type="spellEnd"/>
      <w:r w:rsidRPr="006B6BF6">
        <w:rPr>
          <w:lang w:val="fr-FR" w:eastAsia="en-US"/>
        </w:rPr>
        <w:t xml:space="preserv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considerate</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directe ale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solicitante</w:t>
      </w:r>
      <w:proofErr w:type="spellEnd"/>
      <w:r w:rsidRPr="006B6BF6">
        <w:rPr>
          <w:lang w:val="fr-FR" w:eastAsia="en-US"/>
        </w:rPr>
        <w:t xml:space="preserve">. </w:t>
      </w:r>
      <w:r w:rsidRPr="006B6BF6">
        <w:rPr>
          <w:lang w:val="it-IT" w:eastAsia="en-US"/>
        </w:rPr>
        <w:t>Datele aferente acestora şi o fişă de parteneriat trebuie adăugate la secţiunea A.</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rsidR="006B6BF6" w:rsidRPr="006B6BF6" w:rsidRDefault="006B6BF6" w:rsidP="006B6BF6">
      <w:pPr>
        <w:spacing w:before="240" w:after="60"/>
        <w:jc w:val="right"/>
        <w:outlineLvl w:val="7"/>
        <w:rPr>
          <w:iCs/>
          <w:sz w:val="24"/>
          <w:szCs w:val="24"/>
          <w:lang w:val="ro-RO" w:eastAsia="en-US"/>
        </w:rPr>
      </w:pPr>
      <w:r w:rsidRPr="006B6BF6">
        <w:rPr>
          <w:iCs/>
          <w:sz w:val="24"/>
          <w:szCs w:val="24"/>
          <w:lang w:val="ro-RO" w:eastAsia="en-US"/>
        </w:rPr>
        <w:t>Tabelul B</w:t>
      </w:r>
      <w:r w:rsidRPr="006B6BF6">
        <w:rPr>
          <w:iCs/>
          <w:sz w:val="24"/>
          <w:szCs w:val="24"/>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6B6BF6" w:rsidRPr="00561118" w:rsidTr="008233A1">
        <w:tc>
          <w:tcPr>
            <w:tcW w:w="2444"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Întreprinderea</w:t>
            </w:r>
            <w:proofErr w:type="spellEnd"/>
            <w:r w:rsidRPr="006B6BF6">
              <w:rPr>
                <w:bCs/>
                <w:color w:val="000000"/>
                <w:lang w:val="en-US" w:eastAsia="en-US"/>
              </w:rPr>
              <w:t xml:space="preserve"> </w:t>
            </w:r>
            <w:proofErr w:type="spellStart"/>
            <w:r w:rsidRPr="006B6BF6">
              <w:rPr>
                <w:bCs/>
                <w:color w:val="000000"/>
                <w:lang w:val="en-US" w:eastAsia="en-US"/>
              </w:rPr>
              <w:t>numărul</w:t>
            </w:r>
            <w:proofErr w:type="spellEnd"/>
          </w:p>
        </w:tc>
        <w:tc>
          <w:tcPr>
            <w:tcW w:w="2445"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p>
        </w:tc>
        <w:tc>
          <w:tcPr>
            <w:tcW w:w="2445"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Cifra de afaceri anuală netă </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45"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 xml:space="preserve">(mii lei/mii </w:t>
            </w:r>
            <w:r w:rsidRPr="006B6BF6">
              <w:rPr>
                <w:bCs/>
                <w:color w:val="000000"/>
                <w:lang w:val="pt-BR" w:eastAsia="en-US"/>
              </w:rPr>
              <w:t>euro</w:t>
            </w:r>
            <w:r w:rsidRPr="006B6BF6">
              <w:rPr>
                <w:bCs/>
                <w:color w:val="000000"/>
                <w:lang w:val="fr-FR" w:eastAsia="en-US"/>
              </w:rPr>
              <w:t>)</w:t>
            </w: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 xml:space="preserve">1. </w:t>
            </w:r>
            <w:r w:rsidRPr="006B6BF6">
              <w:rPr>
                <w:color w:val="000000"/>
                <w:vertAlign w:val="superscript"/>
                <w:lang w:val="en-US" w:eastAsia="en-US"/>
              </w:rPr>
              <w:t>*)</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 xml:space="preserve">2. </w:t>
            </w:r>
            <w:r w:rsidRPr="006B6BF6">
              <w:rPr>
                <w:color w:val="000000"/>
                <w:vertAlign w:val="superscript"/>
                <w:lang w:val="en-US" w:eastAsia="en-US"/>
              </w:rPr>
              <w:t>*)</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3.</w:t>
            </w:r>
            <w:r w:rsidRPr="006B6BF6">
              <w:rPr>
                <w:color w:val="000000"/>
                <w:vertAlign w:val="superscript"/>
                <w:lang w:val="en-US" w:eastAsia="en-US"/>
              </w:rPr>
              <w:t xml:space="preserve"> *)</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4.</w:t>
            </w:r>
            <w:r w:rsidRPr="006B6BF6">
              <w:rPr>
                <w:color w:val="000000"/>
                <w:vertAlign w:val="superscript"/>
                <w:lang w:val="en-US" w:eastAsia="en-US"/>
              </w:rPr>
              <w:t xml:space="preserve"> *)</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5.</w:t>
            </w:r>
            <w:r w:rsidRPr="006B6BF6">
              <w:rPr>
                <w:color w:val="000000"/>
                <w:vertAlign w:val="superscript"/>
                <w:lang w:val="en-US" w:eastAsia="en-US"/>
              </w:rPr>
              <w:t xml:space="preserve"> *)</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spacing w:before="240" w:after="60"/>
              <w:outlineLvl w:val="6"/>
              <w:rPr>
                <w:color w:val="000000"/>
                <w:lang w:val="ro-RO" w:eastAsia="en-US"/>
              </w:rPr>
            </w:pPr>
            <w:r w:rsidRPr="006B6BF6">
              <w:rPr>
                <w:color w:val="000000"/>
                <w:lang w:val="ro-RO" w:eastAsia="en-US"/>
              </w:rPr>
              <w:t>TOTAL</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bl>
    <w:p w:rsidR="006B6BF6" w:rsidRPr="006B6BF6" w:rsidRDefault="006B6BF6" w:rsidP="006B6BF6">
      <w:pPr>
        <w:autoSpaceDE w:val="0"/>
        <w:autoSpaceDN w:val="0"/>
        <w:adjustRightInd w:val="0"/>
        <w:ind w:firstLine="540"/>
        <w:rPr>
          <w:lang w:val="en-US" w:eastAsia="en-US"/>
        </w:rPr>
      </w:pPr>
      <w:r w:rsidRPr="006B6BF6">
        <w:rPr>
          <w:lang w:val="en-US" w:eastAsia="en-US"/>
        </w:rPr>
        <w:t xml:space="preserve">*) </w:t>
      </w:r>
      <w:proofErr w:type="spellStart"/>
      <w:r w:rsidRPr="006B6BF6">
        <w:rPr>
          <w:lang w:val="en-US" w:eastAsia="en-US"/>
        </w:rPr>
        <w:t>Ataşaţi</w:t>
      </w:r>
      <w:proofErr w:type="spellEnd"/>
      <w:r w:rsidRPr="006B6BF6">
        <w:rPr>
          <w:lang w:val="en-US" w:eastAsia="en-US"/>
        </w:rPr>
        <w:t xml:space="preserve"> </w:t>
      </w:r>
      <w:proofErr w:type="spellStart"/>
      <w:r w:rsidRPr="006B6BF6">
        <w:rPr>
          <w:lang w:val="en-US" w:eastAsia="en-US"/>
        </w:rPr>
        <w:t>câte</w:t>
      </w:r>
      <w:proofErr w:type="spellEnd"/>
      <w:r w:rsidRPr="006B6BF6">
        <w:rPr>
          <w:lang w:val="en-US" w:eastAsia="en-US"/>
        </w:rPr>
        <w:t xml:space="preserve"> o </w:t>
      </w:r>
      <w:proofErr w:type="spellStart"/>
      <w:r w:rsidRPr="006B6BF6">
        <w:rPr>
          <w:lang w:val="en-US" w:eastAsia="en-US"/>
        </w:rPr>
        <w:t>fişă</w:t>
      </w:r>
      <w:proofErr w:type="spellEnd"/>
      <w:r w:rsidRPr="006B6BF6">
        <w:rPr>
          <w:lang w:val="en-US" w:eastAsia="en-US"/>
        </w:rPr>
        <w:t xml:space="preserve"> </w:t>
      </w:r>
      <w:proofErr w:type="spellStart"/>
      <w:r w:rsidRPr="006B6BF6">
        <w:rPr>
          <w:lang w:val="en-US" w:eastAsia="en-US"/>
        </w:rPr>
        <w:t>privind</w:t>
      </w:r>
      <w:proofErr w:type="spellEnd"/>
      <w:r w:rsidRPr="006B6BF6">
        <w:rPr>
          <w:lang w:val="en-US" w:eastAsia="en-US"/>
        </w:rPr>
        <w:t xml:space="preserve"> </w:t>
      </w:r>
      <w:proofErr w:type="spellStart"/>
      <w:r w:rsidRPr="006B6BF6">
        <w:rPr>
          <w:lang w:val="en-US" w:eastAsia="en-US"/>
        </w:rPr>
        <w:t>legătura</w:t>
      </w:r>
      <w:proofErr w:type="spellEnd"/>
      <w:r w:rsidRPr="006B6BF6">
        <w:rPr>
          <w:lang w:val="en-US" w:eastAsia="en-US"/>
        </w:rPr>
        <w:t xml:space="preserve"> </w:t>
      </w:r>
      <w:proofErr w:type="spellStart"/>
      <w:r w:rsidRPr="006B6BF6">
        <w:rPr>
          <w:lang w:val="en-US" w:eastAsia="en-US"/>
        </w:rPr>
        <w:t>dintre</w:t>
      </w:r>
      <w:proofErr w:type="spellEnd"/>
      <w:r w:rsidRPr="006B6BF6">
        <w:rPr>
          <w:lang w:val="en-US" w:eastAsia="en-US"/>
        </w:rPr>
        <w:t xml:space="preserve"> </w:t>
      </w:r>
      <w:proofErr w:type="spellStart"/>
      <w:r w:rsidRPr="006B6BF6">
        <w:rPr>
          <w:lang w:val="en-US" w:eastAsia="en-US"/>
        </w:rPr>
        <w:t>întreprinderi</w:t>
      </w:r>
      <w:proofErr w:type="spellEnd"/>
      <w:r w:rsidRPr="006B6BF6">
        <w:rPr>
          <w:lang w:val="en-US" w:eastAsia="en-US"/>
        </w:rPr>
        <w:t xml:space="preserve"> </w:t>
      </w:r>
      <w:proofErr w:type="spellStart"/>
      <w:r w:rsidRPr="006B6BF6">
        <w:rPr>
          <w:lang w:val="en-US" w:eastAsia="en-US"/>
        </w:rPr>
        <w:t>pentru</w:t>
      </w:r>
      <w:proofErr w:type="spellEnd"/>
      <w:r w:rsidRPr="006B6BF6">
        <w:rPr>
          <w:lang w:val="en-US" w:eastAsia="en-US"/>
        </w:rPr>
        <w:t xml:space="preserve"> </w:t>
      </w:r>
      <w:proofErr w:type="spellStart"/>
      <w:r w:rsidRPr="006B6BF6">
        <w:rPr>
          <w:lang w:val="en-US" w:eastAsia="en-US"/>
        </w:rPr>
        <w:t>fiecare</w:t>
      </w:r>
      <w:proofErr w:type="spellEnd"/>
      <w:r w:rsidRPr="006B6BF6">
        <w:rPr>
          <w:lang w:val="en-US" w:eastAsia="en-US"/>
        </w:rPr>
        <w:t xml:space="preserve"> </w:t>
      </w:r>
      <w:proofErr w:type="spellStart"/>
      <w:r w:rsidRPr="006B6BF6">
        <w:rPr>
          <w:lang w:val="en-US" w:eastAsia="en-US"/>
        </w:rPr>
        <w:t>întreprindere</w:t>
      </w:r>
      <w:proofErr w:type="spellEnd"/>
      <w:r w:rsidRPr="006B6BF6">
        <w:rPr>
          <w:lang w:val="en-US" w:eastAsia="en-US"/>
        </w:rPr>
        <w:t>.</w:t>
      </w:r>
    </w:p>
    <w:p w:rsidR="006B6BF6" w:rsidRPr="006B6BF6" w:rsidRDefault="006B6BF6" w:rsidP="006B6BF6">
      <w:pPr>
        <w:autoSpaceDE w:val="0"/>
        <w:autoSpaceDN w:val="0"/>
        <w:adjustRightInd w:val="0"/>
        <w:rPr>
          <w:sz w:val="28"/>
          <w:szCs w:val="28"/>
          <w:lang w:val="en-US" w:eastAsia="en-US"/>
        </w:rPr>
      </w:pPr>
    </w:p>
    <w:p w:rsidR="006B6BF6" w:rsidRPr="006B6BF6" w:rsidRDefault="006B6BF6" w:rsidP="006B6BF6">
      <w:pPr>
        <w:autoSpaceDE w:val="0"/>
        <w:autoSpaceDN w:val="0"/>
        <w:adjustRightInd w:val="0"/>
        <w:ind w:firstLine="540"/>
        <w:jc w:val="both"/>
        <w:rPr>
          <w:lang w:val="fr-FR" w:eastAsia="en-US"/>
        </w:rPr>
      </w:pPr>
      <w:r w:rsidRPr="006B6BF6">
        <w:rPr>
          <w:lang w:val="fr-FR" w:eastAsia="en-US"/>
        </w:rPr>
        <w:t>NOTĂ:</w:t>
      </w:r>
    </w:p>
    <w:p w:rsidR="006B6BF6" w:rsidRPr="006B6BF6" w:rsidRDefault="006B6BF6" w:rsidP="006B6BF6">
      <w:pPr>
        <w:autoSpaceDE w:val="0"/>
        <w:autoSpaceDN w:val="0"/>
        <w:adjustRightInd w:val="0"/>
        <w:ind w:firstLine="540"/>
        <w:jc w:val="both"/>
        <w:rPr>
          <w:lang w:val="fr-FR" w:eastAsia="en-US"/>
        </w:rPr>
      </w:pP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rezultate</w:t>
      </w:r>
      <w:proofErr w:type="spellEnd"/>
      <w:r w:rsidRPr="006B6BF6">
        <w:rPr>
          <w:lang w:val="fr-FR" w:eastAsia="en-US"/>
        </w:rPr>
        <w:t xml:space="preserve">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secţiunea</w:t>
      </w:r>
      <w:proofErr w:type="spellEnd"/>
      <w:r w:rsidRPr="006B6BF6">
        <w:rPr>
          <w:lang w:val="fr-FR" w:eastAsia="en-US"/>
        </w:rPr>
        <w:t xml:space="preserve"> "Total"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tabelul</w:t>
      </w:r>
      <w:proofErr w:type="spellEnd"/>
      <w:r w:rsidRPr="006B6BF6">
        <w:rPr>
          <w:lang w:val="fr-FR" w:eastAsia="en-US"/>
        </w:rPr>
        <w:t xml:space="preserve"> de mai sus se vor </w:t>
      </w:r>
      <w:proofErr w:type="spellStart"/>
      <w:r w:rsidRPr="006B6BF6">
        <w:rPr>
          <w:lang w:val="fr-FR" w:eastAsia="en-US"/>
        </w:rPr>
        <w:t>introduce</w:t>
      </w:r>
      <w:proofErr w:type="spellEnd"/>
      <w:r w:rsidRPr="006B6BF6">
        <w:rPr>
          <w:lang w:val="fr-FR" w:eastAsia="en-US"/>
        </w:rPr>
        <w:t xml:space="preserve"> la </w:t>
      </w:r>
      <w:proofErr w:type="spellStart"/>
      <w:r w:rsidRPr="006B6BF6">
        <w:rPr>
          <w:lang w:val="fr-FR" w:eastAsia="en-US"/>
        </w:rPr>
        <w:t>pct</w:t>
      </w:r>
      <w:proofErr w:type="spellEnd"/>
      <w:r w:rsidRPr="006B6BF6">
        <w:rPr>
          <w:lang w:val="fr-FR" w:eastAsia="en-US"/>
        </w:rPr>
        <w:t xml:space="preserve">. 3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tabelul</w:t>
      </w:r>
      <w:proofErr w:type="spellEnd"/>
      <w:r w:rsidRPr="006B6BF6">
        <w:rPr>
          <w:lang w:val="fr-FR" w:eastAsia="en-US"/>
        </w:rPr>
        <w:t xml:space="preserve"> "</w:t>
      </w:r>
      <w:proofErr w:type="spellStart"/>
      <w:r w:rsidRPr="006B6BF6">
        <w:rPr>
          <w:lang w:val="fr-FR" w:eastAsia="en-US"/>
        </w:rPr>
        <w:t>Calculul</w:t>
      </w:r>
      <w:proofErr w:type="spellEnd"/>
      <w:r w:rsidRPr="006B6BF6">
        <w:rPr>
          <w:lang w:val="fr-FR" w:eastAsia="en-US"/>
        </w:rPr>
        <w:t xml:space="preserve"> </w:t>
      </w:r>
      <w:proofErr w:type="spellStart"/>
      <w:r w:rsidRPr="006B6BF6">
        <w:rPr>
          <w:lang w:val="fr-FR" w:eastAsia="en-US"/>
        </w:rPr>
        <w:t>pentru</w:t>
      </w:r>
      <w:proofErr w:type="spellEnd"/>
      <w:r w:rsidRPr="006B6BF6">
        <w:rPr>
          <w:lang w:val="fr-FR" w:eastAsia="en-US"/>
        </w:rPr>
        <w:t xml:space="preserve"> </w:t>
      </w:r>
      <w:proofErr w:type="spellStart"/>
      <w:r w:rsidRPr="006B6BF6">
        <w:rPr>
          <w:lang w:val="fr-FR" w:eastAsia="en-US"/>
        </w:rPr>
        <w:t>tipurile</w:t>
      </w:r>
      <w:proofErr w:type="spellEnd"/>
      <w:r w:rsidRPr="006B6BF6">
        <w:rPr>
          <w:lang w:val="fr-FR" w:eastAsia="en-US"/>
        </w:rPr>
        <w:t xml:space="preserve"> de </w:t>
      </w:r>
      <w:proofErr w:type="spellStart"/>
      <w:r w:rsidRPr="006B6BF6">
        <w:rPr>
          <w:lang w:val="fr-FR" w:eastAsia="en-US"/>
        </w:rPr>
        <w:t>întreprinderi</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sau</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w:t>
      </w:r>
      <w:proofErr w:type="spellStart"/>
      <w:r w:rsidRPr="006B6BF6">
        <w:rPr>
          <w:lang w:val="fr-FR" w:eastAsia="en-US"/>
        </w:rPr>
        <w:t>privind</w:t>
      </w:r>
      <w:proofErr w:type="spellEnd"/>
      <w:r w:rsidRPr="006B6BF6">
        <w:rPr>
          <w:lang w:val="fr-FR" w:eastAsia="en-US"/>
        </w:rPr>
        <w:t xml:space="preserve"> </w:t>
      </w:r>
      <w:proofErr w:type="spellStart"/>
      <w:r w:rsidRPr="006B6BF6">
        <w:rPr>
          <w:lang w:val="fr-FR" w:eastAsia="en-US"/>
        </w:rPr>
        <w:t>întreprinderile</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w:t>
      </w:r>
    </w:p>
    <w:p w:rsidR="006B6BF6" w:rsidRPr="006B6BF6" w:rsidRDefault="006B6BF6" w:rsidP="006B6BF6">
      <w:pPr>
        <w:autoSpaceDE w:val="0"/>
        <w:autoSpaceDN w:val="0"/>
        <w:adjustRightInd w:val="0"/>
        <w:ind w:firstLine="540"/>
        <w:jc w:val="both"/>
        <w:rPr>
          <w:lang w:val="fr-FR" w:eastAsia="en-US"/>
        </w:rPr>
      </w:pPr>
    </w:p>
    <w:p w:rsidR="006B6BF6" w:rsidRPr="006B6BF6" w:rsidRDefault="006B6BF6" w:rsidP="006B6BF6">
      <w:pPr>
        <w:autoSpaceDE w:val="0"/>
        <w:autoSpaceDN w:val="0"/>
        <w:adjustRightInd w:val="0"/>
        <w:rPr>
          <w:sz w:val="28"/>
          <w:szCs w:val="28"/>
          <w:lang w:val="fr-FR" w:eastAsia="en-US"/>
        </w:rPr>
      </w:pPr>
    </w:p>
    <w:p w:rsidR="006B6BF6" w:rsidRPr="006B6BF6" w:rsidRDefault="006B6BF6" w:rsidP="006B6BF6">
      <w:pPr>
        <w:autoSpaceDE w:val="0"/>
        <w:autoSpaceDN w:val="0"/>
        <w:adjustRightInd w:val="0"/>
        <w:jc w:val="center"/>
        <w:rPr>
          <w:b/>
          <w:sz w:val="24"/>
          <w:szCs w:val="24"/>
          <w:lang w:val="fr-FR" w:eastAsia="en-US"/>
        </w:rPr>
      </w:pPr>
      <w:r w:rsidRPr="006B6BF6">
        <w:rPr>
          <w:b/>
          <w:sz w:val="24"/>
          <w:szCs w:val="24"/>
          <w:lang w:val="fr-FR" w:eastAsia="en-US"/>
        </w:rPr>
        <w:t>FIŞA</w:t>
      </w:r>
    </w:p>
    <w:p w:rsidR="006B6BF6" w:rsidRPr="006B6BF6" w:rsidRDefault="006B6BF6" w:rsidP="006B6BF6">
      <w:pPr>
        <w:autoSpaceDE w:val="0"/>
        <w:autoSpaceDN w:val="0"/>
        <w:adjustRightInd w:val="0"/>
        <w:jc w:val="center"/>
        <w:rPr>
          <w:b/>
          <w:sz w:val="24"/>
          <w:szCs w:val="24"/>
          <w:lang w:val="fr-FR" w:eastAsia="en-US"/>
        </w:rPr>
      </w:pPr>
      <w:proofErr w:type="spellStart"/>
      <w:proofErr w:type="gramStart"/>
      <w:r w:rsidRPr="006B6BF6">
        <w:rPr>
          <w:b/>
          <w:sz w:val="24"/>
          <w:szCs w:val="24"/>
          <w:lang w:val="fr-FR" w:eastAsia="en-US"/>
        </w:rPr>
        <w:t>privind</w:t>
      </w:r>
      <w:proofErr w:type="spellEnd"/>
      <w:proofErr w:type="gramEnd"/>
      <w:r w:rsidRPr="006B6BF6">
        <w:rPr>
          <w:b/>
          <w:sz w:val="24"/>
          <w:szCs w:val="24"/>
          <w:lang w:val="fr-FR" w:eastAsia="en-US"/>
        </w:rPr>
        <w:t xml:space="preserve"> </w:t>
      </w:r>
      <w:proofErr w:type="spellStart"/>
      <w:r w:rsidRPr="006B6BF6">
        <w:rPr>
          <w:b/>
          <w:sz w:val="24"/>
          <w:szCs w:val="24"/>
          <w:lang w:val="fr-FR" w:eastAsia="en-US"/>
        </w:rPr>
        <w:t>legătura</w:t>
      </w:r>
      <w:proofErr w:type="spellEnd"/>
      <w:r w:rsidRPr="006B6BF6">
        <w:rPr>
          <w:b/>
          <w:sz w:val="24"/>
          <w:szCs w:val="24"/>
          <w:lang w:val="fr-FR" w:eastAsia="en-US"/>
        </w:rPr>
        <w:t xml:space="preserve"> </w:t>
      </w:r>
      <w:proofErr w:type="spellStart"/>
      <w:r w:rsidRPr="006B6BF6">
        <w:rPr>
          <w:b/>
          <w:sz w:val="24"/>
          <w:szCs w:val="24"/>
          <w:lang w:val="fr-FR" w:eastAsia="en-US"/>
        </w:rPr>
        <w:t>dintre</w:t>
      </w:r>
      <w:proofErr w:type="spellEnd"/>
      <w:r w:rsidRPr="006B6BF6">
        <w:rPr>
          <w:b/>
          <w:sz w:val="24"/>
          <w:szCs w:val="24"/>
          <w:lang w:val="fr-FR" w:eastAsia="en-US"/>
        </w:rPr>
        <w:t xml:space="preserve"> </w:t>
      </w:r>
      <w:proofErr w:type="spellStart"/>
      <w:r w:rsidRPr="006B6BF6">
        <w:rPr>
          <w:b/>
          <w:sz w:val="24"/>
          <w:szCs w:val="24"/>
          <w:lang w:val="fr-FR" w:eastAsia="en-US"/>
        </w:rPr>
        <w:t>întreprinderi</w:t>
      </w:r>
      <w:proofErr w:type="spellEnd"/>
      <w:r w:rsidRPr="006B6BF6">
        <w:rPr>
          <w:b/>
          <w:sz w:val="24"/>
          <w:szCs w:val="24"/>
          <w:lang w:val="fr-FR" w:eastAsia="en-US"/>
        </w:rPr>
        <w:t xml:space="preserve"> nr. .......... </w:t>
      </w:r>
      <w:proofErr w:type="spellStart"/>
      <w:r w:rsidRPr="006B6BF6">
        <w:rPr>
          <w:b/>
          <w:sz w:val="24"/>
          <w:szCs w:val="24"/>
          <w:lang w:val="fr-FR" w:eastAsia="en-US"/>
        </w:rPr>
        <w:t>din</w:t>
      </w:r>
      <w:proofErr w:type="spellEnd"/>
      <w:r w:rsidRPr="006B6BF6">
        <w:rPr>
          <w:b/>
          <w:sz w:val="24"/>
          <w:szCs w:val="24"/>
          <w:lang w:val="fr-FR" w:eastAsia="en-US"/>
        </w:rPr>
        <w:t xml:space="preserve"> </w:t>
      </w:r>
      <w:proofErr w:type="spellStart"/>
      <w:r w:rsidRPr="006B6BF6">
        <w:rPr>
          <w:b/>
          <w:sz w:val="24"/>
          <w:szCs w:val="24"/>
          <w:lang w:val="fr-FR" w:eastAsia="en-US"/>
        </w:rPr>
        <w:t>tabelul</w:t>
      </w:r>
      <w:proofErr w:type="spellEnd"/>
      <w:r w:rsidRPr="006B6BF6">
        <w:rPr>
          <w:b/>
          <w:sz w:val="24"/>
          <w:szCs w:val="24"/>
          <w:lang w:val="fr-FR" w:eastAsia="en-US"/>
        </w:rPr>
        <w:t xml:space="preserve"> B</w:t>
      </w:r>
      <w:r w:rsidRPr="006B6BF6">
        <w:rPr>
          <w:b/>
          <w:sz w:val="24"/>
          <w:szCs w:val="24"/>
          <w:vertAlign w:val="subscript"/>
          <w:lang w:val="fr-FR" w:eastAsia="en-US"/>
        </w:rPr>
        <w:t>2</w:t>
      </w:r>
      <w:r w:rsidRPr="006B6BF6">
        <w:rPr>
          <w:b/>
          <w:sz w:val="24"/>
          <w:szCs w:val="24"/>
          <w:lang w:val="fr-FR" w:eastAsia="en-US"/>
        </w:rPr>
        <w:t xml:space="preserve">, </w:t>
      </w:r>
      <w:proofErr w:type="spellStart"/>
      <w:r w:rsidRPr="006B6BF6">
        <w:rPr>
          <w:b/>
          <w:sz w:val="24"/>
          <w:szCs w:val="24"/>
          <w:lang w:val="fr-FR" w:eastAsia="en-US"/>
        </w:rPr>
        <w:t>secţiunea</w:t>
      </w:r>
      <w:proofErr w:type="spellEnd"/>
      <w:r w:rsidRPr="006B6BF6">
        <w:rPr>
          <w:b/>
          <w:sz w:val="24"/>
          <w:szCs w:val="24"/>
          <w:lang w:val="fr-FR" w:eastAsia="en-US"/>
        </w:rPr>
        <w:t xml:space="preserve"> B</w:t>
      </w:r>
    </w:p>
    <w:p w:rsidR="006B6BF6" w:rsidRPr="006B6BF6" w:rsidRDefault="006B6BF6" w:rsidP="006B6BF6">
      <w:pPr>
        <w:autoSpaceDE w:val="0"/>
        <w:autoSpaceDN w:val="0"/>
        <w:adjustRightInd w:val="0"/>
        <w:jc w:val="center"/>
        <w:rPr>
          <w:lang w:val="it-IT" w:eastAsia="en-US"/>
        </w:rPr>
      </w:pPr>
      <w:r w:rsidRPr="006B6BF6">
        <w:rPr>
          <w:lang w:val="it-IT" w:eastAsia="en-US"/>
        </w:rPr>
        <w:t>(numai pentru întreprinderile legate care nu sunt incluse în situaţiile financiare anuale consolidate)</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1. Date de identificare a întreprinderii</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Denumirea întreprinderii ........................................................................................................</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Adresa sediului social .............................................................................................................</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Codul unic de înregistrare ......................................................................................................</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Numele, prenumele şi funcţia..................................................................................................</w:t>
      </w:r>
    </w:p>
    <w:p w:rsidR="006B6BF6" w:rsidRPr="006B6BF6" w:rsidRDefault="006B6BF6" w:rsidP="006B6BF6">
      <w:pPr>
        <w:autoSpaceDE w:val="0"/>
        <w:autoSpaceDN w:val="0"/>
        <w:adjustRightInd w:val="0"/>
        <w:ind w:firstLine="540"/>
        <w:jc w:val="center"/>
        <w:rPr>
          <w:lang w:val="it-IT" w:eastAsia="en-US"/>
        </w:rPr>
      </w:pPr>
      <w:r w:rsidRPr="006B6BF6">
        <w:rPr>
          <w:lang w:val="it-IT" w:eastAsia="en-US"/>
        </w:rPr>
        <w:t>(preşedintele consiliului de administraţie, directorul general sau echivalent)</w:t>
      </w:r>
    </w:p>
    <w:p w:rsidR="006B6BF6" w:rsidRPr="006B6BF6" w:rsidRDefault="006B6BF6" w:rsidP="006B6BF6">
      <w:pPr>
        <w:autoSpaceDE w:val="0"/>
        <w:autoSpaceDN w:val="0"/>
        <w:adjustRightInd w:val="0"/>
        <w:ind w:firstLine="540"/>
        <w:jc w:val="both"/>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en-US" w:eastAsia="en-US"/>
        </w:rPr>
      </w:pPr>
      <w:r w:rsidRPr="006B6BF6">
        <w:rPr>
          <w:sz w:val="24"/>
          <w:szCs w:val="24"/>
          <w:lang w:val="en-US" w:eastAsia="en-US"/>
        </w:rPr>
        <w:t xml:space="preserve">2. Date </w:t>
      </w:r>
      <w:proofErr w:type="spellStart"/>
      <w:r w:rsidRPr="006B6BF6">
        <w:rPr>
          <w:sz w:val="24"/>
          <w:szCs w:val="24"/>
          <w:lang w:val="en-US" w:eastAsia="en-US"/>
        </w:rPr>
        <w:t>referitoare</w:t>
      </w:r>
      <w:proofErr w:type="spellEnd"/>
      <w:r w:rsidRPr="006B6BF6">
        <w:rPr>
          <w:sz w:val="24"/>
          <w:szCs w:val="24"/>
          <w:lang w:val="en-US" w:eastAsia="en-US"/>
        </w:rPr>
        <w:t xml:space="preserve"> la </w:t>
      </w:r>
      <w:proofErr w:type="spellStart"/>
      <w:r w:rsidRPr="006B6BF6">
        <w:rPr>
          <w:sz w:val="24"/>
          <w:szCs w:val="24"/>
          <w:lang w:val="en-US" w:eastAsia="en-US"/>
        </w:rPr>
        <w:t>întreprindere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6B6BF6" w:rsidTr="008233A1">
        <w:trPr>
          <w:cantSplit/>
        </w:trPr>
        <w:tc>
          <w:tcPr>
            <w:tcW w:w="9599" w:type="dxa"/>
            <w:gridSpan w:val="4"/>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Perioada</w:t>
            </w:r>
            <w:proofErr w:type="spellEnd"/>
            <w:r w:rsidRPr="006B6BF6">
              <w:rPr>
                <w:bCs/>
                <w:color w:val="000000"/>
                <w:lang w:val="en-US" w:eastAsia="en-US"/>
              </w:rPr>
              <w:t xml:space="preserve"> de </w:t>
            </w:r>
            <w:proofErr w:type="spellStart"/>
            <w:r w:rsidRPr="006B6BF6">
              <w:rPr>
                <w:bCs/>
                <w:color w:val="000000"/>
                <w:lang w:val="en-US" w:eastAsia="en-US"/>
              </w:rPr>
              <w:t>referinţă</w:t>
            </w:r>
            <w:proofErr w:type="spellEnd"/>
          </w:p>
        </w:tc>
      </w:tr>
      <w:tr w:rsidR="006B6BF6" w:rsidRPr="00561118" w:rsidTr="008233A1">
        <w:tc>
          <w:tcPr>
            <w:tcW w:w="2399" w:type="dxa"/>
          </w:tcPr>
          <w:p w:rsidR="006B6BF6" w:rsidRPr="006B6BF6" w:rsidRDefault="006B6BF6" w:rsidP="006B6BF6">
            <w:pPr>
              <w:autoSpaceDE w:val="0"/>
              <w:autoSpaceDN w:val="0"/>
              <w:adjustRightInd w:val="0"/>
              <w:jc w:val="center"/>
              <w:rPr>
                <w:bCs/>
                <w:color w:val="000000"/>
                <w:lang w:val="en-US" w:eastAsia="en-US"/>
              </w:rPr>
            </w:pPr>
          </w:p>
        </w:tc>
        <w:tc>
          <w:tcPr>
            <w:tcW w:w="2400" w:type="dxa"/>
            <w:vAlign w:val="center"/>
          </w:tcPr>
          <w:p w:rsidR="006B6BF6" w:rsidRPr="006B6BF6" w:rsidRDefault="006B6BF6" w:rsidP="006B6BF6">
            <w:pPr>
              <w:autoSpaceDE w:val="0"/>
              <w:autoSpaceDN w:val="0"/>
              <w:adjustRightInd w:val="0"/>
              <w:jc w:val="center"/>
              <w:rPr>
                <w:bCs/>
                <w:color w:val="000000"/>
                <w:vertAlign w:val="superscript"/>
                <w:lang w:val="pt-BR" w:eastAsia="en-US"/>
              </w:rPr>
            </w:pPr>
            <w:r w:rsidRPr="006B6BF6">
              <w:rPr>
                <w:bCs/>
                <w:color w:val="000000"/>
                <w:lang w:val="pt-BR" w:eastAsia="en-US"/>
              </w:rPr>
              <w:t>Numărul mediu anual de salariaţi</w:t>
            </w:r>
            <w:r w:rsidRPr="006B6BF6">
              <w:rPr>
                <w:bCs/>
                <w:color w:val="000000"/>
                <w:vertAlign w:val="superscript"/>
                <w:lang w:val="en-US" w:eastAsia="en-US"/>
              </w:rPr>
              <w:footnoteReference w:id="17"/>
            </w: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 anuală netă</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00"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 xml:space="preserve">(mii lei/mii </w:t>
            </w:r>
            <w:r w:rsidRPr="006B6BF6">
              <w:rPr>
                <w:bCs/>
                <w:color w:val="000000"/>
                <w:lang w:val="pt-BR" w:eastAsia="en-US"/>
              </w:rPr>
              <w:t>euro</w:t>
            </w:r>
            <w:r w:rsidRPr="006B6BF6">
              <w:rPr>
                <w:bCs/>
                <w:color w:val="000000"/>
                <w:lang w:val="fr-FR" w:eastAsia="en-US"/>
              </w:rPr>
              <w:t>)</w:t>
            </w:r>
          </w:p>
        </w:tc>
      </w:tr>
      <w:tr w:rsidR="006B6BF6" w:rsidRPr="006B6BF6" w:rsidTr="008233A1">
        <w:tc>
          <w:tcPr>
            <w:tcW w:w="2399" w:type="dxa"/>
          </w:tcPr>
          <w:p w:rsidR="006B6BF6" w:rsidRPr="006B6BF6" w:rsidRDefault="006B6BF6" w:rsidP="006B6BF6">
            <w:pPr>
              <w:autoSpaceDE w:val="0"/>
              <w:autoSpaceDN w:val="0"/>
              <w:adjustRightInd w:val="0"/>
              <w:rPr>
                <w:b/>
                <w:bCs/>
                <w:color w:val="000000"/>
                <w:lang w:val="en-US" w:eastAsia="en-US"/>
              </w:rPr>
            </w:pPr>
            <w:r w:rsidRPr="006B6BF6">
              <w:rPr>
                <w:b/>
                <w:bCs/>
                <w:color w:val="000000"/>
                <w:lang w:val="en-US" w:eastAsia="en-US"/>
              </w:rPr>
              <w:t>Total:</w:t>
            </w: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rPr>
          <w:sz w:val="8"/>
          <w:szCs w:val="8"/>
          <w:lang w:val="en-US" w:eastAsia="en-US"/>
        </w:rPr>
      </w:pPr>
    </w:p>
    <w:p w:rsidR="006B6BF6" w:rsidRPr="006B6BF6" w:rsidRDefault="006B6BF6" w:rsidP="006B6BF6">
      <w:pPr>
        <w:autoSpaceDE w:val="0"/>
        <w:autoSpaceDN w:val="0"/>
        <w:adjustRightInd w:val="0"/>
        <w:rPr>
          <w:sz w:val="24"/>
          <w:szCs w:val="24"/>
          <w:lang w:val="it-IT" w:eastAsia="en-US"/>
        </w:rPr>
      </w:pPr>
      <w:r w:rsidRPr="006B6BF6">
        <w:rPr>
          <w:sz w:val="24"/>
          <w:szCs w:val="24"/>
          <w:lang w:val="it-IT" w:eastAsia="en-US"/>
        </w:rPr>
        <w:t xml:space="preserve">    Datele trebuie introduse în tabelul B</w:t>
      </w:r>
      <w:r w:rsidRPr="006B6BF6">
        <w:rPr>
          <w:sz w:val="24"/>
          <w:szCs w:val="24"/>
          <w:vertAlign w:val="subscript"/>
          <w:lang w:val="it-IT" w:eastAsia="en-US"/>
        </w:rPr>
        <w:t>2</w:t>
      </w:r>
      <w:r w:rsidRPr="006B6BF6">
        <w:rPr>
          <w:sz w:val="24"/>
          <w:szCs w:val="24"/>
          <w:lang w:val="it-IT" w:eastAsia="en-US"/>
        </w:rPr>
        <w:t xml:space="preserve"> din secţiunea B.</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jc w:val="both"/>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en-US" w:eastAsia="en-US"/>
        </w:rPr>
      </w:pPr>
      <w:proofErr w:type="spellStart"/>
      <w:r w:rsidRPr="006B6BF6">
        <w:rPr>
          <w:lang w:val="en-US" w:eastAsia="en-US"/>
        </w:rPr>
        <w:t>Datele</w:t>
      </w:r>
      <w:proofErr w:type="spellEnd"/>
      <w:r w:rsidRPr="006B6BF6">
        <w:rPr>
          <w:lang w:val="en-US" w:eastAsia="en-US"/>
        </w:rPr>
        <w:t xml:space="preserve"> </w:t>
      </w:r>
      <w:proofErr w:type="spellStart"/>
      <w:r w:rsidRPr="006B6BF6">
        <w:rPr>
          <w:lang w:val="en-US" w:eastAsia="en-US"/>
        </w:rPr>
        <w:t>întreprinderilor</w:t>
      </w:r>
      <w:proofErr w:type="spellEnd"/>
      <w:r w:rsidRPr="006B6BF6">
        <w:rPr>
          <w:lang w:val="en-US" w:eastAsia="en-US"/>
        </w:rPr>
        <w:t xml:space="preserve"> legate cu </w:t>
      </w:r>
      <w:proofErr w:type="spellStart"/>
      <w:r w:rsidRPr="006B6BF6">
        <w:rPr>
          <w:lang w:val="en-US" w:eastAsia="en-US"/>
        </w:rPr>
        <w:t>întreprinderea</w:t>
      </w:r>
      <w:proofErr w:type="spellEnd"/>
      <w:r w:rsidRPr="006B6BF6">
        <w:rPr>
          <w:lang w:val="en-US" w:eastAsia="en-US"/>
        </w:rPr>
        <w:t xml:space="preserve"> </w:t>
      </w:r>
      <w:proofErr w:type="spellStart"/>
      <w:r w:rsidRPr="006B6BF6">
        <w:rPr>
          <w:lang w:val="en-US" w:eastAsia="en-US"/>
        </w:rPr>
        <w:t>solicitantă</w:t>
      </w:r>
      <w:proofErr w:type="spellEnd"/>
      <w:r w:rsidRPr="006B6BF6">
        <w:rPr>
          <w:lang w:val="en-US" w:eastAsia="en-US"/>
        </w:rPr>
        <w:t xml:space="preserve"> </w:t>
      </w:r>
      <w:proofErr w:type="spellStart"/>
      <w:r w:rsidRPr="006B6BF6">
        <w:rPr>
          <w:lang w:val="en-US" w:eastAsia="en-US"/>
        </w:rPr>
        <w:t>sunt</w:t>
      </w:r>
      <w:proofErr w:type="spellEnd"/>
      <w:r w:rsidRPr="006B6BF6">
        <w:rPr>
          <w:lang w:val="en-US" w:eastAsia="en-US"/>
        </w:rPr>
        <w:t xml:space="preserve"> </w:t>
      </w:r>
      <w:proofErr w:type="spellStart"/>
      <w:r w:rsidRPr="006B6BF6">
        <w:rPr>
          <w:lang w:val="en-US" w:eastAsia="en-US"/>
        </w:rPr>
        <w:t>extrase</w:t>
      </w:r>
      <w:proofErr w:type="spellEnd"/>
      <w:r w:rsidRPr="006B6BF6">
        <w:rPr>
          <w:lang w:val="en-US" w:eastAsia="en-US"/>
        </w:rPr>
        <w:t xml:space="preserve"> din </w:t>
      </w:r>
      <w:proofErr w:type="spellStart"/>
      <w:r w:rsidRPr="006B6BF6">
        <w:rPr>
          <w:lang w:val="en-US" w:eastAsia="en-US"/>
        </w:rPr>
        <w:t>situaţiile</w:t>
      </w:r>
      <w:proofErr w:type="spellEnd"/>
      <w:r w:rsidRPr="006B6BF6">
        <w:rPr>
          <w:lang w:val="en-US" w:eastAsia="en-US"/>
        </w:rPr>
        <w:t xml:space="preserve"> </w:t>
      </w:r>
      <w:proofErr w:type="spellStart"/>
      <w:r w:rsidRPr="006B6BF6">
        <w:rPr>
          <w:lang w:val="en-US" w:eastAsia="en-US"/>
        </w:rPr>
        <w:t>financiare</w:t>
      </w:r>
      <w:proofErr w:type="spellEnd"/>
      <w:r w:rsidRPr="006B6BF6">
        <w:rPr>
          <w:lang w:val="en-US" w:eastAsia="en-US"/>
        </w:rPr>
        <w:t xml:space="preserve"> </w:t>
      </w:r>
      <w:proofErr w:type="spellStart"/>
      <w:r w:rsidRPr="006B6BF6">
        <w:rPr>
          <w:lang w:val="en-US" w:eastAsia="en-US"/>
        </w:rPr>
        <w:t>anuale</w:t>
      </w:r>
      <w:proofErr w:type="spellEnd"/>
      <w:r w:rsidRPr="006B6BF6">
        <w:rPr>
          <w:lang w:val="en-US" w:eastAsia="en-US"/>
        </w:rPr>
        <w:t xml:space="preserve"> </w:t>
      </w:r>
      <w:proofErr w:type="spellStart"/>
      <w:r w:rsidRPr="006B6BF6">
        <w:rPr>
          <w:lang w:val="en-US" w:eastAsia="en-US"/>
        </w:rPr>
        <w:t>şi</w:t>
      </w:r>
      <w:proofErr w:type="spellEnd"/>
      <w:r w:rsidRPr="006B6BF6">
        <w:rPr>
          <w:lang w:val="en-US" w:eastAsia="en-US"/>
        </w:rPr>
        <w:t xml:space="preserve"> din </w:t>
      </w:r>
      <w:proofErr w:type="spellStart"/>
      <w:r w:rsidRPr="006B6BF6">
        <w:rPr>
          <w:lang w:val="en-US" w:eastAsia="en-US"/>
        </w:rPr>
        <w:t>alte</w:t>
      </w:r>
      <w:proofErr w:type="spellEnd"/>
      <w:r w:rsidRPr="006B6BF6">
        <w:rPr>
          <w:lang w:val="en-US" w:eastAsia="en-US"/>
        </w:rPr>
        <w:t xml:space="preserve"> date </w:t>
      </w:r>
      <w:proofErr w:type="spellStart"/>
      <w:r w:rsidRPr="006B6BF6">
        <w:rPr>
          <w:lang w:val="en-US" w:eastAsia="en-US"/>
        </w:rPr>
        <w:t>aferente</w:t>
      </w:r>
      <w:proofErr w:type="spellEnd"/>
      <w:r w:rsidRPr="006B6BF6">
        <w:rPr>
          <w:lang w:val="en-US" w:eastAsia="en-US"/>
        </w:rPr>
        <w:t xml:space="preserve"> </w:t>
      </w:r>
      <w:proofErr w:type="spellStart"/>
      <w:r w:rsidRPr="006B6BF6">
        <w:rPr>
          <w:lang w:val="en-US" w:eastAsia="en-US"/>
        </w:rPr>
        <w:t>acestora</w:t>
      </w:r>
      <w:proofErr w:type="spellEnd"/>
      <w:r w:rsidRPr="006B6BF6">
        <w:rPr>
          <w:lang w:val="en-US" w:eastAsia="en-US"/>
        </w:rPr>
        <w:t xml:space="preserve">, consolidate </w:t>
      </w:r>
      <w:proofErr w:type="spellStart"/>
      <w:r w:rsidRPr="006B6BF6">
        <w:rPr>
          <w:lang w:val="en-US" w:eastAsia="en-US"/>
        </w:rPr>
        <w:t>dacă</w:t>
      </w:r>
      <w:proofErr w:type="spellEnd"/>
      <w:r w:rsidRPr="006B6BF6">
        <w:rPr>
          <w:lang w:val="en-US" w:eastAsia="en-US"/>
        </w:rPr>
        <w:t xml:space="preserve"> </w:t>
      </w:r>
      <w:proofErr w:type="spellStart"/>
      <w:proofErr w:type="gramStart"/>
      <w:r w:rsidRPr="006B6BF6">
        <w:rPr>
          <w:lang w:val="en-US" w:eastAsia="en-US"/>
        </w:rPr>
        <w:t>este</w:t>
      </w:r>
      <w:proofErr w:type="spellEnd"/>
      <w:proofErr w:type="gramEnd"/>
      <w:r w:rsidRPr="006B6BF6">
        <w:rPr>
          <w:lang w:val="en-US" w:eastAsia="en-US"/>
        </w:rPr>
        <w:t xml:space="preserve"> </w:t>
      </w:r>
      <w:proofErr w:type="spellStart"/>
      <w:r w:rsidRPr="006B6BF6">
        <w:rPr>
          <w:lang w:val="en-US" w:eastAsia="en-US"/>
        </w:rPr>
        <w:t>cazul</w:t>
      </w:r>
      <w:proofErr w:type="spellEnd"/>
      <w:r w:rsidRPr="006B6BF6">
        <w:rPr>
          <w:lang w:val="en-US" w:eastAsia="en-US"/>
        </w:rPr>
        <w:t xml:space="preserve">. La </w:t>
      </w:r>
      <w:proofErr w:type="spellStart"/>
      <w:r w:rsidRPr="006B6BF6">
        <w:rPr>
          <w:lang w:val="en-US" w:eastAsia="en-US"/>
        </w:rPr>
        <w:t>acestea</w:t>
      </w:r>
      <w:proofErr w:type="spellEnd"/>
      <w:r w:rsidRPr="006B6BF6">
        <w:rPr>
          <w:lang w:val="en-US" w:eastAsia="en-US"/>
        </w:rPr>
        <w:t xml:space="preserve"> se </w:t>
      </w:r>
      <w:proofErr w:type="spellStart"/>
      <w:r w:rsidRPr="006B6BF6">
        <w:rPr>
          <w:lang w:val="en-US" w:eastAsia="en-US"/>
        </w:rPr>
        <w:t>adaugă</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mod </w:t>
      </w:r>
      <w:proofErr w:type="spellStart"/>
      <w:r w:rsidRPr="006B6BF6">
        <w:rPr>
          <w:lang w:val="en-US" w:eastAsia="en-US"/>
        </w:rPr>
        <w:t>proporţional</w:t>
      </w:r>
      <w:proofErr w:type="spellEnd"/>
      <w:r w:rsidRPr="006B6BF6">
        <w:rPr>
          <w:lang w:val="en-US" w:eastAsia="en-US"/>
        </w:rPr>
        <w:t xml:space="preserve"> </w:t>
      </w:r>
      <w:proofErr w:type="spellStart"/>
      <w:r w:rsidRPr="006B6BF6">
        <w:rPr>
          <w:lang w:val="en-US" w:eastAsia="en-US"/>
        </w:rPr>
        <w:t>datele</w:t>
      </w:r>
      <w:proofErr w:type="spellEnd"/>
      <w:r w:rsidRPr="006B6BF6">
        <w:rPr>
          <w:lang w:val="en-US" w:eastAsia="en-US"/>
        </w:rPr>
        <w:t xml:space="preserve"> </w:t>
      </w:r>
      <w:proofErr w:type="spellStart"/>
      <w:r w:rsidRPr="006B6BF6">
        <w:rPr>
          <w:lang w:val="en-US" w:eastAsia="en-US"/>
        </w:rPr>
        <w:t>oricărei</w:t>
      </w:r>
      <w:proofErr w:type="spellEnd"/>
      <w:r w:rsidRPr="006B6BF6">
        <w:rPr>
          <w:lang w:val="en-US" w:eastAsia="en-US"/>
        </w:rPr>
        <w:t xml:space="preserve"> </w:t>
      </w:r>
      <w:proofErr w:type="spellStart"/>
      <w:r w:rsidRPr="006B6BF6">
        <w:rPr>
          <w:lang w:val="en-US" w:eastAsia="en-US"/>
        </w:rPr>
        <w:t>eventuale</w:t>
      </w:r>
      <w:proofErr w:type="spellEnd"/>
      <w:r w:rsidRPr="006B6BF6">
        <w:rPr>
          <w:lang w:val="en-US" w:eastAsia="en-US"/>
        </w:rPr>
        <w:t xml:space="preserve"> </w:t>
      </w:r>
      <w:proofErr w:type="spellStart"/>
      <w:r w:rsidRPr="006B6BF6">
        <w:rPr>
          <w:lang w:val="en-US" w:eastAsia="en-US"/>
        </w:rPr>
        <w:t>întreprinderi</w:t>
      </w:r>
      <w:proofErr w:type="spellEnd"/>
      <w:r w:rsidRPr="006B6BF6">
        <w:rPr>
          <w:lang w:val="en-US" w:eastAsia="en-US"/>
        </w:rPr>
        <w:t xml:space="preserve"> </w:t>
      </w:r>
      <w:proofErr w:type="spellStart"/>
      <w:r w:rsidRPr="006B6BF6">
        <w:rPr>
          <w:lang w:val="en-US" w:eastAsia="en-US"/>
        </w:rPr>
        <w:t>partenere</w:t>
      </w:r>
      <w:proofErr w:type="spellEnd"/>
      <w:r w:rsidRPr="006B6BF6">
        <w:rPr>
          <w:lang w:val="en-US" w:eastAsia="en-US"/>
        </w:rPr>
        <w:t xml:space="preserve"> </w:t>
      </w:r>
      <w:proofErr w:type="gramStart"/>
      <w:r w:rsidRPr="006B6BF6">
        <w:rPr>
          <w:lang w:val="en-US" w:eastAsia="en-US"/>
        </w:rPr>
        <w:t>a</w:t>
      </w:r>
      <w:proofErr w:type="gramEnd"/>
      <w:r w:rsidRPr="006B6BF6">
        <w:rPr>
          <w:lang w:val="en-US" w:eastAsia="en-US"/>
        </w:rPr>
        <w:t xml:space="preserve"> </w:t>
      </w:r>
      <w:proofErr w:type="spellStart"/>
      <w:r w:rsidRPr="006B6BF6">
        <w:rPr>
          <w:lang w:val="en-US" w:eastAsia="en-US"/>
        </w:rPr>
        <w:t>întreprinderii</w:t>
      </w:r>
      <w:proofErr w:type="spellEnd"/>
      <w:r w:rsidRPr="006B6BF6">
        <w:rPr>
          <w:lang w:val="en-US" w:eastAsia="en-US"/>
        </w:rPr>
        <w:t xml:space="preserve"> legate, </w:t>
      </w:r>
      <w:proofErr w:type="spellStart"/>
      <w:r w:rsidRPr="006B6BF6">
        <w:rPr>
          <w:lang w:val="en-US" w:eastAsia="en-US"/>
        </w:rPr>
        <w:t>situată</w:t>
      </w:r>
      <w:proofErr w:type="spellEnd"/>
      <w:r w:rsidRPr="006B6BF6">
        <w:rPr>
          <w:lang w:val="en-US" w:eastAsia="en-US"/>
        </w:rPr>
        <w:t xml:space="preserve"> </w:t>
      </w:r>
      <w:proofErr w:type="spellStart"/>
      <w:r w:rsidRPr="006B6BF6">
        <w:rPr>
          <w:lang w:val="en-US" w:eastAsia="en-US"/>
        </w:rPr>
        <w:t>imediat</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w:t>
      </w:r>
      <w:proofErr w:type="spellStart"/>
      <w:r w:rsidRPr="006B6BF6">
        <w:rPr>
          <w:lang w:val="en-US" w:eastAsia="en-US"/>
        </w:rPr>
        <w:t>aval</w:t>
      </w:r>
      <w:proofErr w:type="spellEnd"/>
      <w:r w:rsidRPr="006B6BF6">
        <w:rPr>
          <w:lang w:val="en-US" w:eastAsia="en-US"/>
        </w:rPr>
        <w:t xml:space="preserve"> </w:t>
      </w:r>
      <w:proofErr w:type="spellStart"/>
      <w:r w:rsidRPr="006B6BF6">
        <w:rPr>
          <w:lang w:val="en-US" w:eastAsia="en-US"/>
        </w:rPr>
        <w:t>sau</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w:t>
      </w:r>
      <w:proofErr w:type="spellStart"/>
      <w:r w:rsidRPr="006B6BF6">
        <w:rPr>
          <w:lang w:val="en-US" w:eastAsia="en-US"/>
        </w:rPr>
        <w:t>amonte</w:t>
      </w:r>
      <w:proofErr w:type="spellEnd"/>
      <w:r w:rsidRPr="006B6BF6">
        <w:rPr>
          <w:lang w:val="en-US" w:eastAsia="en-US"/>
        </w:rPr>
        <w:t xml:space="preserve"> de </w:t>
      </w:r>
      <w:proofErr w:type="spellStart"/>
      <w:r w:rsidRPr="006B6BF6">
        <w:rPr>
          <w:lang w:val="en-US" w:eastAsia="en-US"/>
        </w:rPr>
        <w:t>aceasta</w:t>
      </w:r>
      <w:proofErr w:type="spellEnd"/>
      <w:r w:rsidRPr="006B6BF6">
        <w:rPr>
          <w:lang w:val="en-US" w:eastAsia="en-US"/>
        </w:rPr>
        <w:t xml:space="preserve">, </w:t>
      </w:r>
      <w:proofErr w:type="spellStart"/>
      <w:r w:rsidRPr="006B6BF6">
        <w:rPr>
          <w:lang w:val="en-US" w:eastAsia="en-US"/>
        </w:rPr>
        <w:t>dacă</w:t>
      </w:r>
      <w:proofErr w:type="spellEnd"/>
      <w:r w:rsidRPr="006B6BF6">
        <w:rPr>
          <w:lang w:val="en-US" w:eastAsia="en-US"/>
        </w:rPr>
        <w:t xml:space="preserve"> nu au </w:t>
      </w:r>
      <w:proofErr w:type="spellStart"/>
      <w:r w:rsidRPr="006B6BF6">
        <w:rPr>
          <w:lang w:val="en-US" w:eastAsia="en-US"/>
        </w:rPr>
        <w:t>fost</w:t>
      </w:r>
      <w:proofErr w:type="spellEnd"/>
      <w:r w:rsidRPr="006B6BF6">
        <w:rPr>
          <w:lang w:val="en-US" w:eastAsia="en-US"/>
        </w:rPr>
        <w:t xml:space="preserve"> </w:t>
      </w:r>
      <w:proofErr w:type="spellStart"/>
      <w:r w:rsidRPr="006B6BF6">
        <w:rPr>
          <w:lang w:val="en-US" w:eastAsia="en-US"/>
        </w:rPr>
        <w:t>deja</w:t>
      </w:r>
      <w:proofErr w:type="spellEnd"/>
      <w:r w:rsidRPr="006B6BF6">
        <w:rPr>
          <w:lang w:val="en-US" w:eastAsia="en-US"/>
        </w:rPr>
        <w:t xml:space="preserve"> </w:t>
      </w:r>
      <w:proofErr w:type="spellStart"/>
      <w:r w:rsidRPr="006B6BF6">
        <w:rPr>
          <w:lang w:val="en-US" w:eastAsia="en-US"/>
        </w:rPr>
        <w:t>incluse</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w:t>
      </w:r>
      <w:proofErr w:type="spellStart"/>
      <w:r w:rsidRPr="006B6BF6">
        <w:rPr>
          <w:lang w:val="en-US" w:eastAsia="en-US"/>
        </w:rPr>
        <w:t>situaţiile</w:t>
      </w:r>
      <w:proofErr w:type="spellEnd"/>
      <w:r w:rsidRPr="006B6BF6">
        <w:rPr>
          <w:lang w:val="en-US" w:eastAsia="en-US"/>
        </w:rPr>
        <w:t xml:space="preserve"> </w:t>
      </w:r>
      <w:proofErr w:type="spellStart"/>
      <w:r w:rsidRPr="006B6BF6">
        <w:rPr>
          <w:lang w:val="en-US" w:eastAsia="en-US"/>
        </w:rPr>
        <w:t>financiare</w:t>
      </w:r>
      <w:proofErr w:type="spellEnd"/>
      <w:r w:rsidRPr="006B6BF6">
        <w:rPr>
          <w:lang w:val="en-US" w:eastAsia="en-US"/>
        </w:rPr>
        <w:t xml:space="preserve"> </w:t>
      </w:r>
      <w:proofErr w:type="spellStart"/>
      <w:r w:rsidRPr="006B6BF6">
        <w:rPr>
          <w:lang w:val="en-US" w:eastAsia="en-US"/>
        </w:rPr>
        <w:t>anuale</w:t>
      </w:r>
      <w:proofErr w:type="spellEnd"/>
      <w:r w:rsidRPr="006B6BF6">
        <w:rPr>
          <w:lang w:val="en-US" w:eastAsia="en-US"/>
        </w:rPr>
        <w:t xml:space="preserve"> consolidate.</w:t>
      </w:r>
    </w:p>
    <w:p w:rsidR="006B6BF6" w:rsidRPr="006B6BF6" w:rsidRDefault="006B6BF6" w:rsidP="006B6BF6">
      <w:pPr>
        <w:spacing w:before="60" w:after="60"/>
        <w:rPr>
          <w:color w:val="000000"/>
          <w:sz w:val="22"/>
          <w:szCs w:val="22"/>
          <w:lang w:val="en-US"/>
        </w:rPr>
      </w:pPr>
      <w:proofErr w:type="spellStart"/>
      <w:r w:rsidRPr="006B6BF6">
        <w:rPr>
          <w:lang w:val="fr-FR" w:eastAsia="en-US"/>
        </w:rPr>
        <w:t>Acest</w:t>
      </w:r>
      <w:proofErr w:type="spellEnd"/>
      <w:r w:rsidRPr="006B6BF6">
        <w:rPr>
          <w:lang w:val="fr-FR" w:eastAsia="en-US"/>
        </w:rPr>
        <w:t xml:space="preserve"> tip </w:t>
      </w:r>
      <w:proofErr w:type="gramStart"/>
      <w:r w:rsidRPr="006B6BF6">
        <w:rPr>
          <w:lang w:val="fr-FR" w:eastAsia="en-US"/>
        </w:rPr>
        <w:t xml:space="preserve">de </w:t>
      </w:r>
      <w:proofErr w:type="spellStart"/>
      <w:r w:rsidRPr="006B6BF6">
        <w:rPr>
          <w:lang w:val="fr-FR" w:eastAsia="en-US"/>
        </w:rPr>
        <w:t>întreprinderi</w:t>
      </w:r>
      <w:proofErr w:type="spellEnd"/>
      <w:proofErr w:type="gram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considerate</w:t>
      </w:r>
      <w:proofErr w:type="spellEnd"/>
      <w:r w:rsidRPr="006B6BF6">
        <w:rPr>
          <w:lang w:val="fr-FR" w:eastAsia="en-US"/>
        </w:rPr>
        <w:t xml:space="preserve"> ca </w:t>
      </w:r>
      <w:proofErr w:type="spellStart"/>
      <w:r w:rsidRPr="006B6BF6">
        <w:rPr>
          <w:lang w:val="fr-FR" w:eastAsia="en-US"/>
        </w:rPr>
        <w:t>fiind</w:t>
      </w:r>
      <w:proofErr w:type="spellEnd"/>
      <w:r w:rsidRPr="006B6BF6">
        <w:rPr>
          <w:lang w:val="fr-FR" w:eastAsia="en-US"/>
        </w:rPr>
        <w:t xml:space="preserve"> </w:t>
      </w:r>
      <w:proofErr w:type="spellStart"/>
      <w:r w:rsidRPr="006B6BF6">
        <w:rPr>
          <w:lang w:val="fr-FR" w:eastAsia="en-US"/>
        </w:rPr>
        <w:t>întreprinderi</w:t>
      </w:r>
      <w:proofErr w:type="spellEnd"/>
      <w:r w:rsidRPr="006B6BF6">
        <w:rPr>
          <w:lang w:val="fr-FR" w:eastAsia="en-US"/>
        </w:rPr>
        <w:t xml:space="preserve"> direct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cu</w:t>
      </w:r>
      <w:proofErr w:type="spellEnd"/>
      <w:r w:rsidRPr="006B6BF6">
        <w:rPr>
          <w:lang w:val="fr-FR" w:eastAsia="en-US"/>
        </w:rPr>
        <w:t xml:space="preserve"> </w:t>
      </w:r>
      <w:proofErr w:type="spellStart"/>
      <w:r w:rsidRPr="006B6BF6">
        <w:rPr>
          <w:lang w:val="fr-FR" w:eastAsia="en-US"/>
        </w:rPr>
        <w:t>întreprinderea</w:t>
      </w:r>
      <w:proofErr w:type="spellEnd"/>
      <w:r w:rsidRPr="006B6BF6">
        <w:rPr>
          <w:lang w:val="fr-FR" w:eastAsia="en-US"/>
        </w:rPr>
        <w:t xml:space="preserve"> </w:t>
      </w:r>
      <w:proofErr w:type="spellStart"/>
      <w:r w:rsidRPr="006B6BF6">
        <w:rPr>
          <w:lang w:val="fr-FR" w:eastAsia="en-US"/>
        </w:rPr>
        <w:t>solicitantă</w:t>
      </w:r>
      <w:proofErr w:type="spellEnd"/>
      <w:r w:rsidRPr="006B6BF6">
        <w:rPr>
          <w:lang w:val="fr-FR" w:eastAsia="en-US"/>
        </w:rPr>
        <w:t xml:space="preserve">. </w:t>
      </w:r>
      <w:proofErr w:type="spellStart"/>
      <w:r w:rsidRPr="006B6BF6">
        <w:rPr>
          <w:lang w:val="en-US" w:eastAsia="en-US"/>
        </w:rPr>
        <w:t>Datele</w:t>
      </w:r>
      <w:proofErr w:type="spellEnd"/>
      <w:r w:rsidRPr="006B6BF6">
        <w:rPr>
          <w:lang w:val="en-US" w:eastAsia="en-US"/>
        </w:rPr>
        <w:t xml:space="preserve"> </w:t>
      </w:r>
      <w:proofErr w:type="spellStart"/>
      <w:r w:rsidRPr="006B6BF6">
        <w:rPr>
          <w:lang w:val="en-US" w:eastAsia="en-US"/>
        </w:rPr>
        <w:t>aferente</w:t>
      </w:r>
      <w:proofErr w:type="spellEnd"/>
      <w:r w:rsidRPr="006B6BF6">
        <w:rPr>
          <w:lang w:val="en-US" w:eastAsia="en-US"/>
        </w:rPr>
        <w:t xml:space="preserve"> </w:t>
      </w:r>
      <w:proofErr w:type="spellStart"/>
      <w:r w:rsidRPr="006B6BF6">
        <w:rPr>
          <w:lang w:val="en-US" w:eastAsia="en-US"/>
        </w:rPr>
        <w:t>acestora</w:t>
      </w:r>
      <w:proofErr w:type="spellEnd"/>
      <w:r w:rsidRPr="006B6BF6">
        <w:rPr>
          <w:lang w:val="en-US" w:eastAsia="en-US"/>
        </w:rPr>
        <w:t xml:space="preserve"> </w:t>
      </w:r>
      <w:proofErr w:type="spellStart"/>
      <w:r w:rsidRPr="006B6BF6">
        <w:rPr>
          <w:lang w:val="en-US" w:eastAsia="en-US"/>
        </w:rPr>
        <w:t>şi</w:t>
      </w:r>
      <w:proofErr w:type="spellEnd"/>
      <w:r w:rsidRPr="006B6BF6">
        <w:rPr>
          <w:lang w:val="en-US" w:eastAsia="en-US"/>
        </w:rPr>
        <w:t xml:space="preserve"> </w:t>
      </w:r>
      <w:proofErr w:type="spellStart"/>
      <w:r w:rsidRPr="006B6BF6">
        <w:rPr>
          <w:lang w:val="en-US" w:eastAsia="en-US"/>
        </w:rPr>
        <w:t>fişa</w:t>
      </w:r>
      <w:proofErr w:type="spellEnd"/>
      <w:r w:rsidRPr="006B6BF6">
        <w:rPr>
          <w:lang w:val="en-US" w:eastAsia="en-US"/>
        </w:rPr>
        <w:t xml:space="preserve"> de </w:t>
      </w:r>
      <w:proofErr w:type="spellStart"/>
      <w:r w:rsidRPr="006B6BF6">
        <w:rPr>
          <w:lang w:val="en-US" w:eastAsia="en-US"/>
        </w:rPr>
        <w:t>parteneriat</w:t>
      </w:r>
      <w:proofErr w:type="spellEnd"/>
      <w:r w:rsidRPr="006B6BF6">
        <w:rPr>
          <w:lang w:val="en-US" w:eastAsia="en-US"/>
        </w:rPr>
        <w:t xml:space="preserve"> </w:t>
      </w:r>
      <w:proofErr w:type="spellStart"/>
      <w:r w:rsidRPr="006B6BF6">
        <w:rPr>
          <w:lang w:val="en-US" w:eastAsia="en-US"/>
        </w:rPr>
        <w:t>trebuie</w:t>
      </w:r>
      <w:proofErr w:type="spellEnd"/>
      <w:r w:rsidRPr="006B6BF6">
        <w:rPr>
          <w:lang w:val="en-US" w:eastAsia="en-US"/>
        </w:rPr>
        <w:t xml:space="preserve"> i</w:t>
      </w:r>
    </w:p>
    <w:p w:rsidR="00364BFD" w:rsidRPr="00364BFD" w:rsidRDefault="00364BFD" w:rsidP="00036984">
      <w:pPr>
        <w:spacing w:before="60" w:after="60"/>
        <w:rPr>
          <w:color w:val="000000" w:themeColor="text1"/>
          <w:lang w:val="ro-RO"/>
        </w:rPr>
      </w:pPr>
    </w:p>
    <w:sectPr w:rsidR="00364BFD" w:rsidRPr="00364BFD" w:rsidSect="00140ED1">
      <w:headerReference w:type="even" r:id="rId8"/>
      <w:headerReference w:type="default" r:id="rId9"/>
      <w:headerReference w:type="first" r:id="rId10"/>
      <w:pgSz w:w="12240" w:h="15840"/>
      <w:pgMar w:top="360" w:right="1170" w:bottom="540" w:left="1260" w:header="34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A1A" w:rsidRDefault="00675A1A" w:rsidP="004700B6">
      <w:r>
        <w:separator/>
      </w:r>
    </w:p>
  </w:endnote>
  <w:endnote w:type="continuationSeparator" w:id="0">
    <w:p w:rsidR="00675A1A" w:rsidRDefault="00675A1A"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A1A" w:rsidRDefault="00675A1A" w:rsidP="004700B6">
      <w:r>
        <w:separator/>
      </w:r>
    </w:p>
  </w:footnote>
  <w:footnote w:type="continuationSeparator" w:id="0">
    <w:p w:rsidR="00675A1A" w:rsidRDefault="00675A1A" w:rsidP="004700B6">
      <w:r>
        <w:continuationSeparator/>
      </w:r>
    </w:p>
  </w:footnote>
  <w:footnote w:id="1">
    <w:p w:rsidR="0013324B" w:rsidRPr="00F53592" w:rsidRDefault="0013324B" w:rsidP="0013324B">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 w:id="2">
    <w:p w:rsidR="0013324B" w:rsidRPr="00CC3E33" w:rsidRDefault="0013324B" w:rsidP="0013324B">
      <w:pPr>
        <w:jc w:val="both"/>
        <w:rPr>
          <w:rFonts w:ascii="Trebuchet MS" w:hAnsi="Trebuchet MS"/>
          <w:lang w:val="fr-FR"/>
        </w:rPr>
      </w:pPr>
      <w:r>
        <w:rPr>
          <w:rStyle w:val="FootnoteReference"/>
        </w:rPr>
        <w:footnoteRef/>
      </w:r>
      <w:r w:rsidRPr="00CC3E33">
        <w:rPr>
          <w:lang w:val="fr-FR"/>
        </w:rPr>
        <w:t xml:space="preserve"> </w:t>
      </w:r>
      <w:r w:rsidRPr="00CC3E33">
        <w:rPr>
          <w:rFonts w:ascii="Trebuchet MS" w:hAnsi="Trebuchet MS"/>
          <w:sz w:val="16"/>
          <w:szCs w:val="16"/>
          <w:lang w:val="fr-FR"/>
        </w:rPr>
        <w:t xml:space="preserve">Se va </w:t>
      </w:r>
      <w:proofErr w:type="spellStart"/>
      <w:r w:rsidRPr="00CC3E33">
        <w:rPr>
          <w:rFonts w:ascii="Trebuchet MS" w:hAnsi="Trebuchet MS"/>
          <w:sz w:val="16"/>
          <w:szCs w:val="16"/>
          <w:lang w:val="fr-FR"/>
        </w:rPr>
        <w:t>completa</w:t>
      </w:r>
      <w:proofErr w:type="spellEnd"/>
      <w:r w:rsidRPr="00CC3E33">
        <w:rPr>
          <w:rFonts w:ascii="Trebuchet MS" w:hAnsi="Trebuchet MS"/>
          <w:sz w:val="16"/>
          <w:szCs w:val="16"/>
          <w:lang w:val="fr-FR"/>
        </w:rPr>
        <w:t xml:space="preserve"> de </w:t>
      </w:r>
      <w:proofErr w:type="spellStart"/>
      <w:r w:rsidRPr="00CC3E33">
        <w:rPr>
          <w:rFonts w:ascii="Trebuchet MS" w:hAnsi="Trebuchet MS"/>
          <w:sz w:val="16"/>
          <w:szCs w:val="16"/>
          <w:lang w:val="fr-FR"/>
        </w:rPr>
        <w:t>către</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reprezentantul</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legal</w:t>
      </w:r>
      <w:proofErr w:type="spellEnd"/>
      <w:r w:rsidRPr="00CC3E33">
        <w:rPr>
          <w:rFonts w:ascii="Trebuchet MS" w:hAnsi="Trebuchet MS"/>
          <w:sz w:val="16"/>
          <w:szCs w:val="16"/>
          <w:lang w:val="fr-FR"/>
        </w:rPr>
        <w:t xml:space="preserve"> al </w:t>
      </w:r>
      <w:proofErr w:type="spellStart"/>
      <w:r w:rsidRPr="00CC3E33">
        <w:rPr>
          <w:rFonts w:ascii="Trebuchet MS" w:hAnsi="Trebuchet MS"/>
          <w:sz w:val="16"/>
          <w:szCs w:val="16"/>
          <w:lang w:val="fr-FR"/>
        </w:rPr>
        <w:t>Beneficiarului</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și</w:t>
      </w:r>
      <w:proofErr w:type="spellEnd"/>
      <w:r w:rsidRPr="00CC3E33">
        <w:rPr>
          <w:rFonts w:ascii="Trebuchet MS" w:hAnsi="Trebuchet MS"/>
          <w:sz w:val="16"/>
          <w:szCs w:val="16"/>
          <w:lang w:val="fr-FR"/>
        </w:rPr>
        <w:t xml:space="preserve"> de </w:t>
      </w:r>
      <w:proofErr w:type="spellStart"/>
      <w:r w:rsidRPr="00CC3E33">
        <w:rPr>
          <w:rFonts w:ascii="Trebuchet MS" w:hAnsi="Trebuchet MS"/>
          <w:sz w:val="16"/>
          <w:szCs w:val="16"/>
          <w:lang w:val="fr-FR"/>
        </w:rPr>
        <w:t>către</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membrii</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Unității</w:t>
      </w:r>
      <w:proofErr w:type="spellEnd"/>
      <w:r w:rsidRPr="00CC3E33">
        <w:rPr>
          <w:rFonts w:ascii="Trebuchet MS" w:hAnsi="Trebuchet MS"/>
          <w:sz w:val="16"/>
          <w:szCs w:val="16"/>
          <w:lang w:val="fr-FR"/>
        </w:rPr>
        <w:t xml:space="preserve"> de </w:t>
      </w:r>
      <w:proofErr w:type="spellStart"/>
      <w:r w:rsidRPr="00CC3E33">
        <w:rPr>
          <w:rFonts w:ascii="Trebuchet MS" w:hAnsi="Trebuchet MS"/>
          <w:sz w:val="16"/>
          <w:szCs w:val="16"/>
          <w:lang w:val="fr-FR"/>
        </w:rPr>
        <w:t>Implementare</w:t>
      </w:r>
      <w:proofErr w:type="spellEnd"/>
      <w:r w:rsidRPr="00CC3E33">
        <w:rPr>
          <w:rFonts w:ascii="Trebuchet MS" w:hAnsi="Trebuchet MS"/>
          <w:sz w:val="16"/>
          <w:szCs w:val="16"/>
          <w:lang w:val="fr-FR"/>
        </w:rPr>
        <w:t xml:space="preserve"> </w:t>
      </w:r>
      <w:proofErr w:type="gramStart"/>
      <w:r w:rsidRPr="00CC3E33">
        <w:rPr>
          <w:rFonts w:ascii="Trebuchet MS" w:hAnsi="Trebuchet MS"/>
          <w:sz w:val="16"/>
          <w:szCs w:val="16"/>
          <w:lang w:val="fr-FR"/>
        </w:rPr>
        <w:t>a</w:t>
      </w:r>
      <w:proofErr w:type="gram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Proiectului</w:t>
      </w:r>
      <w:proofErr w:type="spellEnd"/>
    </w:p>
    <w:p w:rsidR="0013324B" w:rsidRPr="00CC3E33" w:rsidRDefault="0013324B" w:rsidP="0013324B">
      <w:pPr>
        <w:jc w:val="both"/>
        <w:rPr>
          <w:lang w:val="fr-FR"/>
        </w:rPr>
      </w:pPr>
    </w:p>
  </w:footnote>
  <w:footnote w:id="3">
    <w:p w:rsidR="007D6DA4" w:rsidRPr="00C05797" w:rsidRDefault="007D6DA4" w:rsidP="007D6DA4">
      <w:pPr>
        <w:pStyle w:val="FootnoteText"/>
        <w:jc w:val="both"/>
        <w:rPr>
          <w:lang w:val="ro-RO"/>
        </w:rPr>
      </w:pPr>
      <w:r w:rsidRPr="00C05797">
        <w:rPr>
          <w:rStyle w:val="FootnoteReference"/>
        </w:rPr>
        <w:footnoteRef/>
      </w:r>
      <w:r w:rsidRPr="00BF484D">
        <w:rPr>
          <w:lang w:val="fr-FR"/>
        </w:rPr>
        <w:t xml:space="preserve"> </w:t>
      </w:r>
      <w:r w:rsidRPr="00C05797">
        <w:rPr>
          <w:sz w:val="16"/>
          <w:szCs w:val="16"/>
          <w:lang w:val="ro-RO"/>
        </w:rPr>
        <w:t>,,</w:t>
      </w:r>
      <w:r w:rsidRPr="00BF484D">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4">
    <w:p w:rsidR="007D6DA4" w:rsidRPr="00C05797" w:rsidRDefault="007D6DA4" w:rsidP="007D6DA4">
      <w:pPr>
        <w:pStyle w:val="FootnoteText"/>
        <w:jc w:val="both"/>
        <w:rPr>
          <w:sz w:val="16"/>
          <w:szCs w:val="16"/>
          <w:lang w:val="ro-RO"/>
        </w:rPr>
      </w:pPr>
      <w:r w:rsidRPr="00C05797">
        <w:rPr>
          <w:rStyle w:val="FootnoteReference"/>
        </w:rPr>
        <w:footnoteRef/>
      </w:r>
      <w:r w:rsidRPr="00BF484D">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5">
    <w:p w:rsidR="007D6DA4" w:rsidRPr="00C05797" w:rsidRDefault="007D6DA4" w:rsidP="007D6DA4">
      <w:pPr>
        <w:pStyle w:val="FootnoteText"/>
        <w:jc w:val="both"/>
        <w:rPr>
          <w:sz w:val="16"/>
          <w:szCs w:val="16"/>
          <w:lang w:val="ro-RO"/>
        </w:rPr>
      </w:pPr>
      <w:r w:rsidRPr="00C05797">
        <w:rPr>
          <w:rStyle w:val="FootnoteReference"/>
        </w:rPr>
        <w:footnoteRef/>
      </w:r>
      <w:r w:rsidRPr="00BF484D">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 w:id="6">
    <w:p w:rsidR="00984F16" w:rsidRPr="00536C2C" w:rsidRDefault="00984F16" w:rsidP="00984F16">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 w:id="7">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8">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sunt calculate în conformitate cu prevederile Legii nr. 346/2004, cu modificările şi completările ulterioare.</w:t>
      </w:r>
    </w:p>
  </w:footnote>
  <w:footnote w:id="9">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10">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Valoarea în euro se calculează la cursul de schimb valutar 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11">
    <w:p w:rsidR="006B6BF6" w:rsidRPr="0049570B" w:rsidRDefault="006B6BF6" w:rsidP="006B6BF6">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12">
    <w:p w:rsidR="006B6BF6" w:rsidRPr="0049570B" w:rsidRDefault="006B6BF6" w:rsidP="006B6BF6">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3">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4">
    <w:p w:rsidR="006B6BF6" w:rsidRPr="0049570B" w:rsidRDefault="006B6BF6" w:rsidP="006B6BF6">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5">
    <w:p w:rsidR="006B6BF6" w:rsidRPr="0049570B" w:rsidRDefault="006B6BF6" w:rsidP="006B6BF6">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6">
    <w:p w:rsidR="006B6BF6" w:rsidRPr="0049570B" w:rsidRDefault="006B6BF6" w:rsidP="006B6BF6">
      <w:pPr>
        <w:pStyle w:val="FootnoteText"/>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7">
    <w:p w:rsidR="006B6BF6" w:rsidRPr="0049570B" w:rsidRDefault="006B6BF6" w:rsidP="006B6BF6">
      <w:pPr>
        <w:pStyle w:val="FootnoteText"/>
        <w:rPr>
          <w:lang w:val="fr-FR"/>
        </w:rPr>
      </w:pPr>
      <w:r>
        <w:rPr>
          <w:rStyle w:val="FootnoteReference"/>
        </w:rPr>
        <w:footnoteRef/>
      </w:r>
      <w:r w:rsidRPr="0049570B">
        <w:rPr>
          <w:lang w:val="fr-FR"/>
        </w:rPr>
        <w:t xml:space="preserv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cazul</w:t>
      </w:r>
      <w:proofErr w:type="spellEnd"/>
      <w:r w:rsidRPr="0049570B">
        <w:rPr>
          <w:sz w:val="18"/>
          <w:szCs w:val="28"/>
          <w:lang w:val="fr-FR"/>
        </w:rPr>
        <w:t xml:space="preserve"> </w:t>
      </w:r>
      <w:proofErr w:type="spellStart"/>
      <w:r w:rsidRPr="0049570B">
        <w:rPr>
          <w:sz w:val="18"/>
          <w:szCs w:val="28"/>
          <w:lang w:val="fr-FR"/>
        </w:rPr>
        <w:t>în</w:t>
      </w:r>
      <w:proofErr w:type="spellEnd"/>
      <w:r w:rsidRPr="0049570B">
        <w:rPr>
          <w:sz w:val="18"/>
          <w:szCs w:val="28"/>
          <w:lang w:val="fr-FR"/>
        </w:rPr>
        <w:t xml:space="preserve"> care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situaţiile</w:t>
      </w:r>
      <w:proofErr w:type="spellEnd"/>
      <w:r w:rsidRPr="0049570B">
        <w:rPr>
          <w:sz w:val="18"/>
          <w:szCs w:val="28"/>
          <w:lang w:val="fr-FR"/>
        </w:rPr>
        <w:t xml:space="preserve"> </w:t>
      </w:r>
      <w:proofErr w:type="spellStart"/>
      <w:r w:rsidRPr="0049570B">
        <w:rPr>
          <w:sz w:val="18"/>
          <w:szCs w:val="28"/>
          <w:lang w:val="fr-FR"/>
        </w:rPr>
        <w:t>financiare</w:t>
      </w:r>
      <w:proofErr w:type="spellEnd"/>
      <w:r w:rsidRPr="0049570B">
        <w:rPr>
          <w:sz w:val="18"/>
          <w:szCs w:val="28"/>
          <w:lang w:val="fr-FR"/>
        </w:rPr>
        <w:t xml:space="preserve"> </w:t>
      </w:r>
      <w:proofErr w:type="spellStart"/>
      <w:r w:rsidRPr="0049570B">
        <w:rPr>
          <w:sz w:val="18"/>
          <w:szCs w:val="28"/>
          <w:lang w:val="fr-FR"/>
        </w:rPr>
        <w:t>anuale</w:t>
      </w:r>
      <w:proofErr w:type="spellEnd"/>
      <w:r w:rsidRPr="0049570B">
        <w:rPr>
          <w:sz w:val="18"/>
          <w:szCs w:val="28"/>
          <w:lang w:val="fr-FR"/>
        </w:rPr>
        <w:t xml:space="preserve"> </w:t>
      </w:r>
      <w:proofErr w:type="spellStart"/>
      <w:r w:rsidRPr="0049570B">
        <w:rPr>
          <w:sz w:val="18"/>
          <w:szCs w:val="28"/>
          <w:lang w:val="fr-FR"/>
        </w:rPr>
        <w:t>consolidate</w:t>
      </w:r>
      <w:proofErr w:type="spellEnd"/>
      <w:r w:rsidRPr="0049570B">
        <w:rPr>
          <w:sz w:val="18"/>
          <w:szCs w:val="28"/>
          <w:lang w:val="fr-FR"/>
        </w:rPr>
        <w:t xml:space="preserve"> nu </w:t>
      </w:r>
      <w:proofErr w:type="spellStart"/>
      <w:r w:rsidRPr="0049570B">
        <w:rPr>
          <w:sz w:val="18"/>
          <w:szCs w:val="28"/>
          <w:lang w:val="fr-FR"/>
        </w:rPr>
        <w:t>există</w:t>
      </w:r>
      <w:proofErr w:type="spellEnd"/>
      <w:r w:rsidRPr="0049570B">
        <w:rPr>
          <w:sz w:val="18"/>
          <w:szCs w:val="28"/>
          <w:lang w:val="fr-FR"/>
        </w:rPr>
        <w:t xml:space="preserve"> date </w:t>
      </w:r>
      <w:proofErr w:type="spellStart"/>
      <w:r w:rsidRPr="0049570B">
        <w:rPr>
          <w:sz w:val="18"/>
          <w:szCs w:val="28"/>
          <w:lang w:val="fr-FR"/>
        </w:rPr>
        <w:t>privind</w:t>
      </w:r>
      <w:proofErr w:type="spellEnd"/>
      <w:r w:rsidRPr="0049570B">
        <w:rPr>
          <w:sz w:val="18"/>
          <w:szCs w:val="28"/>
          <w:lang w:val="fr-FR"/>
        </w:rPr>
        <w:t xml:space="preserve"> </w:t>
      </w:r>
      <w:proofErr w:type="spellStart"/>
      <w:r w:rsidRPr="0049570B">
        <w:rPr>
          <w:sz w:val="18"/>
          <w:szCs w:val="28"/>
          <w:lang w:val="fr-FR"/>
        </w:rPr>
        <w:t>numărul</w:t>
      </w:r>
      <w:proofErr w:type="spellEnd"/>
      <w:r w:rsidRPr="0049570B">
        <w:rPr>
          <w:sz w:val="18"/>
          <w:szCs w:val="28"/>
          <w:lang w:val="fr-FR"/>
        </w:rPr>
        <w:t xml:space="preserve"> </w:t>
      </w:r>
      <w:proofErr w:type="spellStart"/>
      <w:r w:rsidRPr="0049570B">
        <w:rPr>
          <w:sz w:val="18"/>
          <w:szCs w:val="28"/>
          <w:lang w:val="fr-FR"/>
        </w:rPr>
        <w:t>mediu</w:t>
      </w:r>
      <w:proofErr w:type="spellEnd"/>
      <w:r w:rsidRPr="0049570B">
        <w:rPr>
          <w:sz w:val="18"/>
          <w:szCs w:val="28"/>
          <w:lang w:val="fr-FR"/>
        </w:rPr>
        <w:t xml:space="preserve"> </w:t>
      </w:r>
      <w:proofErr w:type="spellStart"/>
      <w:r w:rsidRPr="0049570B">
        <w:rPr>
          <w:sz w:val="18"/>
          <w:szCs w:val="28"/>
          <w:lang w:val="fr-FR"/>
        </w:rPr>
        <w:t>anual</w:t>
      </w:r>
      <w:proofErr w:type="spellEnd"/>
      <w:r w:rsidRPr="0049570B">
        <w:rPr>
          <w:sz w:val="18"/>
          <w:szCs w:val="28"/>
          <w:lang w:val="fr-FR"/>
        </w:rPr>
        <w:t xml:space="preserve"> de </w:t>
      </w:r>
      <w:proofErr w:type="spellStart"/>
      <w:r w:rsidRPr="0049570B">
        <w:rPr>
          <w:sz w:val="18"/>
          <w:szCs w:val="28"/>
          <w:lang w:val="fr-FR"/>
        </w:rPr>
        <w:t>salariaţi</w:t>
      </w:r>
      <w:proofErr w:type="spellEnd"/>
      <w:r w:rsidRPr="0049570B">
        <w:rPr>
          <w:sz w:val="18"/>
          <w:szCs w:val="28"/>
          <w:lang w:val="fr-FR"/>
        </w:rPr>
        <w:t xml:space="preserve">, </w:t>
      </w:r>
      <w:proofErr w:type="spellStart"/>
      <w:r w:rsidRPr="0049570B">
        <w:rPr>
          <w:sz w:val="18"/>
          <w:szCs w:val="28"/>
          <w:lang w:val="fr-FR"/>
        </w:rPr>
        <w:t>calculul</w:t>
      </w:r>
      <w:proofErr w:type="spellEnd"/>
      <w:r w:rsidRPr="0049570B">
        <w:rPr>
          <w:sz w:val="18"/>
          <w:szCs w:val="28"/>
          <w:lang w:val="fr-FR"/>
        </w:rPr>
        <w:t xml:space="preserve"> se face </w:t>
      </w:r>
      <w:proofErr w:type="spellStart"/>
      <w:r w:rsidRPr="0049570B">
        <w:rPr>
          <w:sz w:val="18"/>
          <w:szCs w:val="28"/>
          <w:lang w:val="fr-FR"/>
        </w:rPr>
        <w:t>prin</w:t>
      </w:r>
      <w:proofErr w:type="spellEnd"/>
      <w:r w:rsidRPr="0049570B">
        <w:rPr>
          <w:sz w:val="18"/>
          <w:szCs w:val="28"/>
          <w:lang w:val="fr-FR"/>
        </w:rPr>
        <w:t xml:space="preserve"> </w:t>
      </w:r>
      <w:proofErr w:type="spellStart"/>
      <w:r w:rsidRPr="0049570B">
        <w:rPr>
          <w:sz w:val="18"/>
          <w:szCs w:val="28"/>
          <w:lang w:val="fr-FR"/>
        </w:rPr>
        <w:t>cumularea</w:t>
      </w:r>
      <w:proofErr w:type="spellEnd"/>
      <w:r w:rsidRPr="0049570B">
        <w:rPr>
          <w:sz w:val="18"/>
          <w:szCs w:val="28"/>
          <w:lang w:val="fr-FR"/>
        </w:rPr>
        <w:t xml:space="preserve"> </w:t>
      </w:r>
      <w:proofErr w:type="spellStart"/>
      <w:r w:rsidRPr="0049570B">
        <w:rPr>
          <w:sz w:val="18"/>
          <w:szCs w:val="28"/>
          <w:lang w:val="fr-FR"/>
        </w:rPr>
        <w:t>datelor</w:t>
      </w:r>
      <w:proofErr w:type="spellEnd"/>
      <w:r w:rsidRPr="0049570B">
        <w:rPr>
          <w:sz w:val="18"/>
          <w:szCs w:val="28"/>
          <w:lang w:val="fr-FR"/>
        </w:rPr>
        <w:t xml:space="preserve"> de la </w:t>
      </w:r>
      <w:proofErr w:type="spellStart"/>
      <w:r w:rsidRPr="0049570B">
        <w:rPr>
          <w:sz w:val="18"/>
          <w:szCs w:val="28"/>
          <w:lang w:val="fr-FR"/>
        </w:rPr>
        <w:t>întreprinderile</w:t>
      </w:r>
      <w:proofErr w:type="spellEnd"/>
      <w:r w:rsidRPr="0049570B">
        <w:rPr>
          <w:sz w:val="18"/>
          <w:szCs w:val="28"/>
          <w:lang w:val="fr-FR"/>
        </w:rPr>
        <w:t xml:space="preserve"> </w:t>
      </w:r>
      <w:proofErr w:type="spellStart"/>
      <w:r w:rsidRPr="0049570B">
        <w:rPr>
          <w:sz w:val="18"/>
          <w:szCs w:val="28"/>
          <w:lang w:val="fr-FR"/>
        </w:rPr>
        <w:t>legate</w:t>
      </w:r>
      <w:proofErr w:type="spellEnd"/>
      <w:r w:rsidRPr="0049570B">
        <w:rPr>
          <w:sz w:val="18"/>
          <w:szCs w:val="2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19F" w:rsidRDefault="00C061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19F" w:rsidRPr="00C0619F" w:rsidRDefault="00C0619F" w:rsidP="00C35FBD">
    <w:pPr>
      <w:pStyle w:val="Header"/>
      <w:spacing w:after="240"/>
      <w:rPr>
        <w:lang w:val="ro-RO"/>
      </w:rPr>
    </w:pPr>
    <w:r>
      <w:rPr>
        <w:lang w:val="ro-RO"/>
      </w:rPr>
      <w:t xml:space="preserve">POIM 2014-2020                                                                           </w:t>
    </w:r>
    <w:r w:rsidR="00CB3C88">
      <w:rPr>
        <w:lang w:val="ro-RO"/>
      </w:rPr>
      <w:t xml:space="preserve">   </w:t>
    </w:r>
    <w:r w:rsidR="00CE0BA2">
      <w:rPr>
        <w:lang w:val="ro-RO"/>
      </w:rPr>
      <w:t xml:space="preserve">   Anexa </w:t>
    </w:r>
    <w:r w:rsidR="000F58D9">
      <w:rPr>
        <w:lang w:val="ro-RO"/>
      </w:rPr>
      <w:t>4</w:t>
    </w:r>
    <w:r w:rsidR="00805130">
      <w:rPr>
        <w:lang w:val="ro-RO"/>
      </w:rPr>
      <w:t xml:space="preserve">     </w:t>
    </w:r>
    <w:r w:rsidR="005A2A56">
      <w:rPr>
        <w:lang w:val="ro-RO"/>
      </w:rPr>
      <w:t xml:space="preserve"> Ghidul solicitantului </w:t>
    </w:r>
    <w:r w:rsidR="002A0727" w:rsidRPr="002A0727">
      <w:rPr>
        <w:lang w:val="ro-RO"/>
      </w:rPr>
      <w:t xml:space="preserve">OS </w:t>
    </w:r>
    <w:r w:rsidR="005701FA">
      <w:rPr>
        <w:lang w:val="ro-RO"/>
      </w:rPr>
      <w:t>6.</w:t>
    </w:r>
    <w:r w:rsidR="00CB3C88">
      <w:rPr>
        <w:lang w:val="ro-RO"/>
      </w:rPr>
      <w:t>1-distributie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19F" w:rsidRDefault="00C061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0.5pt;height:10.5pt" o:bullet="t">
        <v:imagedata r:id="rId1" o:title="mso8D"/>
      </v:shape>
    </w:pict>
  </w:numPicBullet>
  <w:abstractNum w:abstractNumId="0" w15:restartNumberingAfterBreak="0">
    <w:nsid w:val="04B9540F"/>
    <w:multiLevelType w:val="hybridMultilevel"/>
    <w:tmpl w:val="2B641FE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E4792"/>
    <w:multiLevelType w:val="hybridMultilevel"/>
    <w:tmpl w:val="C22A4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657E28"/>
    <w:multiLevelType w:val="hybridMultilevel"/>
    <w:tmpl w:val="5700F55C"/>
    <w:lvl w:ilvl="0" w:tplc="09DCA400">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B5E32"/>
    <w:multiLevelType w:val="hybridMultilevel"/>
    <w:tmpl w:val="D1821094"/>
    <w:lvl w:ilvl="0" w:tplc="4E2C4A7E">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4"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A07BA9"/>
    <w:multiLevelType w:val="hybridMultilevel"/>
    <w:tmpl w:val="717ABF3A"/>
    <w:lvl w:ilvl="0" w:tplc="BD4E0E40">
      <w:start w:val="5"/>
      <w:numFmt w:val="lowerLetter"/>
      <w:lvlText w:val="%1)"/>
      <w:lvlJc w:val="left"/>
      <w:pPr>
        <w:ind w:left="13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7D86E11"/>
    <w:multiLevelType w:val="hybridMultilevel"/>
    <w:tmpl w:val="9500C950"/>
    <w:lvl w:ilvl="0" w:tplc="4880BAC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A32949"/>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B791BB0"/>
    <w:multiLevelType w:val="hybridMultilevel"/>
    <w:tmpl w:val="1AE40878"/>
    <w:lvl w:ilvl="0" w:tplc="0409000D">
      <w:start w:val="1"/>
      <w:numFmt w:val="bullet"/>
      <w:lvlText w:val=""/>
      <w:lvlJc w:val="left"/>
      <w:pPr>
        <w:ind w:left="1320" w:hanging="360"/>
      </w:pPr>
      <w:rPr>
        <w:rFonts w:ascii="Wingdings" w:hAnsi="Wingdings" w:hint="default"/>
        <w:color w:val="auto"/>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1" w15:restartNumberingAfterBreak="0">
    <w:nsid w:val="1E113614"/>
    <w:multiLevelType w:val="hybridMultilevel"/>
    <w:tmpl w:val="C55CE6A8"/>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D17876"/>
    <w:multiLevelType w:val="hybridMultilevel"/>
    <w:tmpl w:val="F11A345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2F6560FF"/>
    <w:multiLevelType w:val="hybridMultilevel"/>
    <w:tmpl w:val="E2C0A624"/>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FCF3BFF"/>
    <w:multiLevelType w:val="hybridMultilevel"/>
    <w:tmpl w:val="A998CF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4BEA0D8F"/>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2584E2C"/>
    <w:multiLevelType w:val="hybridMultilevel"/>
    <w:tmpl w:val="886AA9E4"/>
    <w:lvl w:ilvl="0" w:tplc="B016C34C">
      <w:start w:val="2"/>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C87490"/>
    <w:multiLevelType w:val="hybridMultilevel"/>
    <w:tmpl w:val="2AB4B19E"/>
    <w:lvl w:ilvl="0" w:tplc="65E0AD9A">
      <w:start w:val="1"/>
      <w:numFmt w:val="decimal"/>
      <w:lvlText w:val="%1."/>
      <w:lvlJc w:val="left"/>
      <w:pPr>
        <w:tabs>
          <w:tab w:val="num" w:pos="540"/>
        </w:tabs>
        <w:ind w:left="540" w:hanging="360"/>
      </w:pPr>
      <w:rPr>
        <w:color w:val="auto"/>
      </w:rPr>
    </w:lvl>
    <w:lvl w:ilvl="1" w:tplc="04090003">
      <w:start w:val="1"/>
      <w:numFmt w:val="lowerLetter"/>
      <w:lvlText w:val="%2."/>
      <w:lvlJc w:val="left"/>
      <w:pPr>
        <w:tabs>
          <w:tab w:val="num" w:pos="1260"/>
        </w:tabs>
        <w:ind w:left="1260" w:hanging="360"/>
      </w:pPr>
    </w:lvl>
    <w:lvl w:ilvl="2" w:tplc="04090005" w:tentative="1">
      <w:start w:val="1"/>
      <w:numFmt w:val="lowerRoman"/>
      <w:lvlText w:val="%3."/>
      <w:lvlJc w:val="right"/>
      <w:pPr>
        <w:tabs>
          <w:tab w:val="num" w:pos="1980"/>
        </w:tabs>
        <w:ind w:left="1980" w:hanging="180"/>
      </w:pPr>
    </w:lvl>
    <w:lvl w:ilvl="3" w:tplc="04090001">
      <w:start w:val="1"/>
      <w:numFmt w:val="decimal"/>
      <w:lvlText w:val="%4."/>
      <w:lvlJc w:val="left"/>
      <w:pPr>
        <w:tabs>
          <w:tab w:val="num" w:pos="2700"/>
        </w:tabs>
        <w:ind w:left="2700" w:hanging="360"/>
      </w:pPr>
    </w:lvl>
    <w:lvl w:ilvl="4" w:tplc="04090003"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abstractNum w:abstractNumId="20"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432DD"/>
    <w:multiLevelType w:val="hybridMultilevel"/>
    <w:tmpl w:val="06E62162"/>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22"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23"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27"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7"/>
  </w:num>
  <w:num w:numId="3">
    <w:abstractNumId w:val="4"/>
  </w:num>
  <w:num w:numId="4">
    <w:abstractNumId w:val="12"/>
  </w:num>
  <w:num w:numId="5">
    <w:abstractNumId w:val="23"/>
  </w:num>
  <w:num w:numId="6">
    <w:abstractNumId w:val="25"/>
  </w:num>
  <w:num w:numId="7">
    <w:abstractNumId w:val="8"/>
  </w:num>
  <w:num w:numId="8">
    <w:abstractNumId w:val="19"/>
  </w:num>
  <w:num w:numId="9">
    <w:abstractNumId w:val="24"/>
  </w:num>
  <w:num w:numId="10">
    <w:abstractNumId w:val="16"/>
  </w:num>
  <w:num w:numId="11">
    <w:abstractNumId w:val="1"/>
  </w:num>
  <w:num w:numId="12">
    <w:abstractNumId w:val="14"/>
  </w:num>
  <w:num w:numId="13">
    <w:abstractNumId w:val="26"/>
  </w:num>
  <w:num w:numId="14">
    <w:abstractNumId w:val="2"/>
  </w:num>
  <w:num w:numId="15">
    <w:abstractNumId w:val="18"/>
  </w:num>
  <w:num w:numId="16">
    <w:abstractNumId w:val="17"/>
  </w:num>
  <w:num w:numId="17">
    <w:abstractNumId w:val="13"/>
  </w:num>
  <w:num w:numId="18">
    <w:abstractNumId w:val="5"/>
  </w:num>
  <w:num w:numId="19">
    <w:abstractNumId w:val="10"/>
  </w:num>
  <w:num w:numId="20">
    <w:abstractNumId w:val="21"/>
  </w:num>
  <w:num w:numId="21">
    <w:abstractNumId w:val="6"/>
  </w:num>
  <w:num w:numId="22">
    <w:abstractNumId w:val="20"/>
  </w:num>
  <w:num w:numId="23">
    <w:abstractNumId w:val="15"/>
  </w:num>
  <w:num w:numId="24">
    <w:abstractNumId w:val="7"/>
  </w:num>
  <w:num w:numId="25">
    <w:abstractNumId w:val="3"/>
  </w:num>
  <w:num w:numId="26">
    <w:abstractNumId w:val="11"/>
  </w:num>
  <w:num w:numId="27">
    <w:abstractNumId w:val="0"/>
  </w:num>
  <w:num w:numId="28">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ina Medaru">
    <w15:presenceInfo w15:providerId="AD" w15:userId="S-1-5-21-895803295-2093625191-1635367069-1927"/>
  </w15:person>
  <w15:person w15:author="Marilena Rusu">
    <w15:presenceInfo w15:providerId="AD" w15:userId="S-1-5-21-895803295-2093625191-1635367069-13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0B6"/>
    <w:rsid w:val="000261C7"/>
    <w:rsid w:val="000275CA"/>
    <w:rsid w:val="00036984"/>
    <w:rsid w:val="0004213E"/>
    <w:rsid w:val="000525EF"/>
    <w:rsid w:val="00053944"/>
    <w:rsid w:val="00081DEB"/>
    <w:rsid w:val="000870FB"/>
    <w:rsid w:val="000B0F26"/>
    <w:rsid w:val="000C4B96"/>
    <w:rsid w:val="000D0E60"/>
    <w:rsid w:val="000D7E92"/>
    <w:rsid w:val="000E163A"/>
    <w:rsid w:val="000F58D9"/>
    <w:rsid w:val="00100DA8"/>
    <w:rsid w:val="001155B9"/>
    <w:rsid w:val="00120D93"/>
    <w:rsid w:val="00130631"/>
    <w:rsid w:val="0013324B"/>
    <w:rsid w:val="00140ED1"/>
    <w:rsid w:val="001535D9"/>
    <w:rsid w:val="001636A3"/>
    <w:rsid w:val="00174625"/>
    <w:rsid w:val="00177F83"/>
    <w:rsid w:val="00197976"/>
    <w:rsid w:val="001C2BAD"/>
    <w:rsid w:val="001E3CD4"/>
    <w:rsid w:val="002014D3"/>
    <w:rsid w:val="0020199D"/>
    <w:rsid w:val="00213722"/>
    <w:rsid w:val="0023146F"/>
    <w:rsid w:val="002406BF"/>
    <w:rsid w:val="00250B1E"/>
    <w:rsid w:val="00254A49"/>
    <w:rsid w:val="00256973"/>
    <w:rsid w:val="0026555D"/>
    <w:rsid w:val="00294738"/>
    <w:rsid w:val="002A0084"/>
    <w:rsid w:val="002A0727"/>
    <w:rsid w:val="002B26F6"/>
    <w:rsid w:val="002B445D"/>
    <w:rsid w:val="002B5653"/>
    <w:rsid w:val="002D27B3"/>
    <w:rsid w:val="002D3447"/>
    <w:rsid w:val="002D74C9"/>
    <w:rsid w:val="002E2720"/>
    <w:rsid w:val="002E5B00"/>
    <w:rsid w:val="002E7508"/>
    <w:rsid w:val="002F0E77"/>
    <w:rsid w:val="00316308"/>
    <w:rsid w:val="003177C4"/>
    <w:rsid w:val="00331601"/>
    <w:rsid w:val="00336099"/>
    <w:rsid w:val="00345284"/>
    <w:rsid w:val="00347145"/>
    <w:rsid w:val="003571C4"/>
    <w:rsid w:val="00364BFD"/>
    <w:rsid w:val="003A5E6E"/>
    <w:rsid w:val="003A7E08"/>
    <w:rsid w:val="003C5069"/>
    <w:rsid w:val="003C5E9E"/>
    <w:rsid w:val="003D7CCC"/>
    <w:rsid w:val="003E5CB6"/>
    <w:rsid w:val="003F1B32"/>
    <w:rsid w:val="004107F1"/>
    <w:rsid w:val="00412FC1"/>
    <w:rsid w:val="004136BE"/>
    <w:rsid w:val="004146B1"/>
    <w:rsid w:val="0041530A"/>
    <w:rsid w:val="004408A6"/>
    <w:rsid w:val="00442357"/>
    <w:rsid w:val="00444300"/>
    <w:rsid w:val="004551B0"/>
    <w:rsid w:val="00456D94"/>
    <w:rsid w:val="00457438"/>
    <w:rsid w:val="00466751"/>
    <w:rsid w:val="004700B6"/>
    <w:rsid w:val="004709CF"/>
    <w:rsid w:val="004766AB"/>
    <w:rsid w:val="004903B8"/>
    <w:rsid w:val="0049723B"/>
    <w:rsid w:val="004B3441"/>
    <w:rsid w:val="004D7C48"/>
    <w:rsid w:val="004E2715"/>
    <w:rsid w:val="004E33BB"/>
    <w:rsid w:val="004E65D1"/>
    <w:rsid w:val="004F3638"/>
    <w:rsid w:val="004F594A"/>
    <w:rsid w:val="004F7C2E"/>
    <w:rsid w:val="005159F6"/>
    <w:rsid w:val="00523527"/>
    <w:rsid w:val="00524411"/>
    <w:rsid w:val="00540F10"/>
    <w:rsid w:val="005503F4"/>
    <w:rsid w:val="005556AF"/>
    <w:rsid w:val="00561118"/>
    <w:rsid w:val="005636B1"/>
    <w:rsid w:val="00567045"/>
    <w:rsid w:val="005701FA"/>
    <w:rsid w:val="005843DB"/>
    <w:rsid w:val="00586D0A"/>
    <w:rsid w:val="00590AAE"/>
    <w:rsid w:val="005934C7"/>
    <w:rsid w:val="005A23A1"/>
    <w:rsid w:val="005A2A56"/>
    <w:rsid w:val="005A6A4E"/>
    <w:rsid w:val="005B113A"/>
    <w:rsid w:val="005B6B91"/>
    <w:rsid w:val="005F1479"/>
    <w:rsid w:val="005F2166"/>
    <w:rsid w:val="006150C6"/>
    <w:rsid w:val="006331FE"/>
    <w:rsid w:val="0063698C"/>
    <w:rsid w:val="0064066C"/>
    <w:rsid w:val="00673D78"/>
    <w:rsid w:val="00675A1A"/>
    <w:rsid w:val="00680F0A"/>
    <w:rsid w:val="0069220C"/>
    <w:rsid w:val="00695CC8"/>
    <w:rsid w:val="006B1834"/>
    <w:rsid w:val="006B5250"/>
    <w:rsid w:val="006B6BF6"/>
    <w:rsid w:val="006C2884"/>
    <w:rsid w:val="006C76FD"/>
    <w:rsid w:val="006D60B8"/>
    <w:rsid w:val="006F0B7A"/>
    <w:rsid w:val="007118C8"/>
    <w:rsid w:val="0071783E"/>
    <w:rsid w:val="00717BBF"/>
    <w:rsid w:val="00735121"/>
    <w:rsid w:val="00741BA0"/>
    <w:rsid w:val="007663AC"/>
    <w:rsid w:val="007822E4"/>
    <w:rsid w:val="007A17B7"/>
    <w:rsid w:val="007A6CD2"/>
    <w:rsid w:val="007A6E1D"/>
    <w:rsid w:val="007D0386"/>
    <w:rsid w:val="007D2F03"/>
    <w:rsid w:val="007D5596"/>
    <w:rsid w:val="007D6DA4"/>
    <w:rsid w:val="007F02A1"/>
    <w:rsid w:val="00805130"/>
    <w:rsid w:val="0083599A"/>
    <w:rsid w:val="00862C65"/>
    <w:rsid w:val="008630B5"/>
    <w:rsid w:val="00884C41"/>
    <w:rsid w:val="00886EE6"/>
    <w:rsid w:val="008939DE"/>
    <w:rsid w:val="00894348"/>
    <w:rsid w:val="008D19CC"/>
    <w:rsid w:val="008D71CF"/>
    <w:rsid w:val="009029FA"/>
    <w:rsid w:val="00904879"/>
    <w:rsid w:val="00907C05"/>
    <w:rsid w:val="00913577"/>
    <w:rsid w:val="00925751"/>
    <w:rsid w:val="00980ED1"/>
    <w:rsid w:val="00984F16"/>
    <w:rsid w:val="009B5031"/>
    <w:rsid w:val="009C7205"/>
    <w:rsid w:val="009D6AC9"/>
    <w:rsid w:val="009E40C7"/>
    <w:rsid w:val="009F1886"/>
    <w:rsid w:val="00A10A83"/>
    <w:rsid w:val="00A16BCD"/>
    <w:rsid w:val="00A17D12"/>
    <w:rsid w:val="00A2611D"/>
    <w:rsid w:val="00A377F4"/>
    <w:rsid w:val="00A4654A"/>
    <w:rsid w:val="00A52D93"/>
    <w:rsid w:val="00A6115B"/>
    <w:rsid w:val="00A76D77"/>
    <w:rsid w:val="00A823FD"/>
    <w:rsid w:val="00A86AE8"/>
    <w:rsid w:val="00A96AA7"/>
    <w:rsid w:val="00AB3C49"/>
    <w:rsid w:val="00AB6629"/>
    <w:rsid w:val="00AB6CEB"/>
    <w:rsid w:val="00AD4E96"/>
    <w:rsid w:val="00AE3412"/>
    <w:rsid w:val="00AF12BC"/>
    <w:rsid w:val="00AF18F0"/>
    <w:rsid w:val="00AF569F"/>
    <w:rsid w:val="00B0370A"/>
    <w:rsid w:val="00B104FC"/>
    <w:rsid w:val="00B40FAB"/>
    <w:rsid w:val="00B44B13"/>
    <w:rsid w:val="00B45243"/>
    <w:rsid w:val="00B57BC2"/>
    <w:rsid w:val="00B72611"/>
    <w:rsid w:val="00B72A01"/>
    <w:rsid w:val="00B7334F"/>
    <w:rsid w:val="00B82926"/>
    <w:rsid w:val="00B84ECD"/>
    <w:rsid w:val="00B864E7"/>
    <w:rsid w:val="00B91E3A"/>
    <w:rsid w:val="00B92CC6"/>
    <w:rsid w:val="00B94D75"/>
    <w:rsid w:val="00B95E88"/>
    <w:rsid w:val="00BB10E1"/>
    <w:rsid w:val="00BE475D"/>
    <w:rsid w:val="00BE6234"/>
    <w:rsid w:val="00BF3F87"/>
    <w:rsid w:val="00C02020"/>
    <w:rsid w:val="00C02D28"/>
    <w:rsid w:val="00C0619F"/>
    <w:rsid w:val="00C208D4"/>
    <w:rsid w:val="00C21C55"/>
    <w:rsid w:val="00C2734B"/>
    <w:rsid w:val="00C35FBD"/>
    <w:rsid w:val="00C5247B"/>
    <w:rsid w:val="00C55D13"/>
    <w:rsid w:val="00C60608"/>
    <w:rsid w:val="00C640A6"/>
    <w:rsid w:val="00C71154"/>
    <w:rsid w:val="00CA3245"/>
    <w:rsid w:val="00CB0C31"/>
    <w:rsid w:val="00CB2EE0"/>
    <w:rsid w:val="00CB3C88"/>
    <w:rsid w:val="00CB3E0E"/>
    <w:rsid w:val="00CC7E79"/>
    <w:rsid w:val="00CD3F96"/>
    <w:rsid w:val="00CD72F8"/>
    <w:rsid w:val="00CE0BA2"/>
    <w:rsid w:val="00CE56E3"/>
    <w:rsid w:val="00D10837"/>
    <w:rsid w:val="00D20CFB"/>
    <w:rsid w:val="00D43251"/>
    <w:rsid w:val="00D50930"/>
    <w:rsid w:val="00D63AFB"/>
    <w:rsid w:val="00D67469"/>
    <w:rsid w:val="00D7384F"/>
    <w:rsid w:val="00D8103D"/>
    <w:rsid w:val="00D845CF"/>
    <w:rsid w:val="00D9164C"/>
    <w:rsid w:val="00D97A56"/>
    <w:rsid w:val="00DC1D54"/>
    <w:rsid w:val="00DD103E"/>
    <w:rsid w:val="00DF0B34"/>
    <w:rsid w:val="00E00562"/>
    <w:rsid w:val="00E023EC"/>
    <w:rsid w:val="00E21B47"/>
    <w:rsid w:val="00E418D4"/>
    <w:rsid w:val="00E430FF"/>
    <w:rsid w:val="00E71F6A"/>
    <w:rsid w:val="00E729E6"/>
    <w:rsid w:val="00E77CB2"/>
    <w:rsid w:val="00E83C98"/>
    <w:rsid w:val="00E86FBE"/>
    <w:rsid w:val="00E87A5D"/>
    <w:rsid w:val="00E927C5"/>
    <w:rsid w:val="00E95A50"/>
    <w:rsid w:val="00EB2826"/>
    <w:rsid w:val="00EC3E0A"/>
    <w:rsid w:val="00EC7027"/>
    <w:rsid w:val="00F016F6"/>
    <w:rsid w:val="00F125DC"/>
    <w:rsid w:val="00F12F1D"/>
    <w:rsid w:val="00F21230"/>
    <w:rsid w:val="00F214F5"/>
    <w:rsid w:val="00F24066"/>
    <w:rsid w:val="00F26507"/>
    <w:rsid w:val="00F26DCE"/>
    <w:rsid w:val="00F300B0"/>
    <w:rsid w:val="00F3206C"/>
    <w:rsid w:val="00F521B5"/>
    <w:rsid w:val="00F5465E"/>
    <w:rsid w:val="00F547E4"/>
    <w:rsid w:val="00F730B1"/>
    <w:rsid w:val="00F733A9"/>
    <w:rsid w:val="00F87B35"/>
    <w:rsid w:val="00F90287"/>
    <w:rsid w:val="00F92012"/>
    <w:rsid w:val="00F939C4"/>
    <w:rsid w:val="00F93DD7"/>
    <w:rsid w:val="00FB14FD"/>
    <w:rsid w:val="00FB300F"/>
    <w:rsid w:val="00FB652B"/>
    <w:rsid w:val="00FD293F"/>
    <w:rsid w:val="00FD3D0E"/>
    <w:rsid w:val="00FD42CB"/>
    <w:rsid w:val="00FD58A7"/>
    <w:rsid w:val="00FE7EE2"/>
    <w:rsid w:val="00FF1A92"/>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EC67B4-2264-4E36-AAF1-81B5BBA85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styleId="NormalWeb">
    <w:name w:val="Normal (Web)"/>
    <w:basedOn w:val="Normal"/>
    <w:uiPriority w:val="99"/>
    <w:semiHidden/>
    <w:unhideWhenUsed/>
    <w:rsid w:val="007118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816371">
      <w:bodyDiv w:val="1"/>
      <w:marLeft w:val="0"/>
      <w:marRight w:val="0"/>
      <w:marTop w:val="0"/>
      <w:marBottom w:val="0"/>
      <w:divBdr>
        <w:top w:val="none" w:sz="0" w:space="0" w:color="auto"/>
        <w:left w:val="none" w:sz="0" w:space="0" w:color="auto"/>
        <w:bottom w:val="none" w:sz="0" w:space="0" w:color="auto"/>
        <w:right w:val="none" w:sz="0" w:space="0" w:color="auto"/>
      </w:divBdr>
    </w:div>
    <w:div w:id="298844207">
      <w:bodyDiv w:val="1"/>
      <w:marLeft w:val="0"/>
      <w:marRight w:val="0"/>
      <w:marTop w:val="0"/>
      <w:marBottom w:val="0"/>
      <w:divBdr>
        <w:top w:val="none" w:sz="0" w:space="0" w:color="auto"/>
        <w:left w:val="none" w:sz="0" w:space="0" w:color="auto"/>
        <w:bottom w:val="none" w:sz="0" w:space="0" w:color="auto"/>
        <w:right w:val="none" w:sz="0" w:space="0" w:color="auto"/>
      </w:divBdr>
    </w:div>
    <w:div w:id="1227838802">
      <w:bodyDiv w:val="1"/>
      <w:marLeft w:val="0"/>
      <w:marRight w:val="0"/>
      <w:marTop w:val="0"/>
      <w:marBottom w:val="0"/>
      <w:divBdr>
        <w:top w:val="none" w:sz="0" w:space="0" w:color="auto"/>
        <w:left w:val="none" w:sz="0" w:space="0" w:color="auto"/>
        <w:bottom w:val="none" w:sz="0" w:space="0" w:color="auto"/>
        <w:right w:val="none" w:sz="0" w:space="0" w:color="auto"/>
      </w:divBdr>
    </w:div>
    <w:div w:id="1429888756">
      <w:bodyDiv w:val="1"/>
      <w:marLeft w:val="0"/>
      <w:marRight w:val="0"/>
      <w:marTop w:val="0"/>
      <w:marBottom w:val="0"/>
      <w:divBdr>
        <w:top w:val="none" w:sz="0" w:space="0" w:color="auto"/>
        <w:left w:val="none" w:sz="0" w:space="0" w:color="auto"/>
        <w:bottom w:val="none" w:sz="0" w:space="0" w:color="auto"/>
        <w:right w:val="none" w:sz="0" w:space="0" w:color="auto"/>
      </w:divBdr>
    </w:div>
    <w:div w:id="187927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0D56D-B463-4F9D-8687-0A2C48F93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4192</Words>
  <Characters>23896</Characters>
  <Application>Microsoft Office Word</Application>
  <DocSecurity>0</DocSecurity>
  <Lines>199</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Marilena Rusu</cp:lastModifiedBy>
  <cp:revision>4</cp:revision>
  <dcterms:created xsi:type="dcterms:W3CDTF">2017-10-31T13:19:00Z</dcterms:created>
  <dcterms:modified xsi:type="dcterms:W3CDTF">2017-11-28T12:34:00Z</dcterms:modified>
</cp:coreProperties>
</file>